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1329" w:rsidRPr="00271329" w:rsidRDefault="00271329" w:rsidP="00271329">
      <w:pPr>
        <w:shd w:val="clear" w:color="auto" w:fill="FFFFFF"/>
        <w:spacing w:after="0" w:line="488" w:lineRule="atLeast"/>
        <w:jc w:val="center"/>
        <w:textAlignment w:val="baseline"/>
        <w:outlineLvl w:val="1"/>
        <w:rPr>
          <w:rFonts w:ascii="Times New Roman" w:eastAsia="Times New Roman" w:hAnsi="Times New Roman" w:cs="Times New Roman"/>
          <w:b/>
          <w:bCs/>
          <w:color w:val="1E2120"/>
          <w:sz w:val="28"/>
          <w:szCs w:val="39"/>
          <w:lang w:eastAsia="ru-RU"/>
        </w:rPr>
      </w:pPr>
      <w:bookmarkStart w:id="0" w:name="_GoBack"/>
      <w:bookmarkEnd w:id="0"/>
      <w:r w:rsidRPr="00271329">
        <w:rPr>
          <w:rFonts w:ascii="Times New Roman" w:eastAsia="Times New Roman" w:hAnsi="Times New Roman" w:cs="Times New Roman"/>
          <w:b/>
          <w:bCs/>
          <w:color w:val="1E2120"/>
          <w:sz w:val="28"/>
          <w:szCs w:val="39"/>
          <w:lang w:eastAsia="ru-RU"/>
        </w:rPr>
        <w:t>Должностная инструкция классного руководителя</w:t>
      </w:r>
    </w:p>
    <w:p w:rsidR="00271329" w:rsidRPr="00271329" w:rsidRDefault="00271329" w:rsidP="0027132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 </w:t>
      </w:r>
    </w:p>
    <w:p w:rsidR="00271329" w:rsidRPr="00271329" w:rsidRDefault="00271329" w:rsidP="00271329">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71329">
        <w:rPr>
          <w:rFonts w:ascii="Times New Roman" w:eastAsia="Times New Roman" w:hAnsi="Times New Roman" w:cs="Times New Roman"/>
          <w:b/>
          <w:bCs/>
          <w:color w:val="1E2120"/>
          <w:sz w:val="30"/>
          <w:szCs w:val="30"/>
          <w:lang w:eastAsia="ru-RU"/>
        </w:rPr>
        <w:t>1. Общие положения</w:t>
      </w:r>
    </w:p>
    <w:p w:rsidR="00271329" w:rsidRPr="00271329" w:rsidRDefault="00271329" w:rsidP="0027132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1.1. Настоящая </w:t>
      </w:r>
      <w:r w:rsidRPr="00271329">
        <w:rPr>
          <w:rFonts w:ascii="inherit" w:eastAsia="Times New Roman" w:hAnsi="inherit" w:cs="Times New Roman"/>
          <w:b/>
          <w:bCs/>
          <w:color w:val="1E2120"/>
          <w:sz w:val="27"/>
          <w:szCs w:val="27"/>
          <w:bdr w:val="none" w:sz="0" w:space="0" w:color="auto" w:frame="1"/>
          <w:lang w:eastAsia="ru-RU"/>
        </w:rPr>
        <w:t>должностная инструкция классного руководителя</w:t>
      </w:r>
      <w:r w:rsidRPr="00271329">
        <w:rPr>
          <w:rFonts w:ascii="Times New Roman" w:eastAsia="Times New Roman" w:hAnsi="Times New Roman" w:cs="Times New Roman"/>
          <w:color w:val="1E2120"/>
          <w:sz w:val="27"/>
          <w:szCs w:val="27"/>
          <w:lang w:eastAsia="ru-RU"/>
        </w:rPr>
        <w:t xml:space="preserve"> в школе разработана на основе Федерального закона №273-ФЗ от 29.12.2012г «Об образовании в Российской Федерации» в редакции от 25 июля 2022 года; Письма </w:t>
      </w:r>
      <w:proofErr w:type="spellStart"/>
      <w:r w:rsidRPr="00271329">
        <w:rPr>
          <w:rFonts w:ascii="Times New Roman" w:eastAsia="Times New Roman" w:hAnsi="Times New Roman" w:cs="Times New Roman"/>
          <w:color w:val="1E2120"/>
          <w:sz w:val="27"/>
          <w:szCs w:val="27"/>
          <w:lang w:eastAsia="ru-RU"/>
        </w:rPr>
        <w:t>Минпросвещения</w:t>
      </w:r>
      <w:proofErr w:type="spellEnd"/>
      <w:r w:rsidRPr="00271329">
        <w:rPr>
          <w:rFonts w:ascii="Times New Roman" w:eastAsia="Times New Roman" w:hAnsi="Times New Roman" w:cs="Times New Roman"/>
          <w:color w:val="1E2120"/>
          <w:sz w:val="27"/>
          <w:szCs w:val="27"/>
          <w:lang w:eastAsia="ru-RU"/>
        </w:rPr>
        <w:t xml:space="preserve"> России № ВБ-1011/08 от 12.05.2020г "О методических рекомендациях" по организации работы педагогических работников, осуществляющих классное руководство в общеобразовательных организациях; с учетом Профессионального стандарта 01.001 «Педагог (педагогическая деятельность в сфере дошкольного, начального общего, основного общего, среднего общего образования)»; письма </w:t>
      </w:r>
      <w:proofErr w:type="spellStart"/>
      <w:r w:rsidRPr="00271329">
        <w:rPr>
          <w:rFonts w:ascii="Times New Roman" w:eastAsia="Times New Roman" w:hAnsi="Times New Roman" w:cs="Times New Roman"/>
          <w:color w:val="1E2120"/>
          <w:sz w:val="27"/>
          <w:szCs w:val="27"/>
          <w:lang w:eastAsia="ru-RU"/>
        </w:rPr>
        <w:t>Минобрнауки</w:t>
      </w:r>
      <w:proofErr w:type="spellEnd"/>
      <w:r w:rsidRPr="00271329">
        <w:rPr>
          <w:rFonts w:ascii="Times New Roman" w:eastAsia="Times New Roman" w:hAnsi="Times New Roman" w:cs="Times New Roman"/>
          <w:color w:val="1E2120"/>
          <w:sz w:val="27"/>
          <w:szCs w:val="27"/>
          <w:lang w:eastAsia="ru-RU"/>
        </w:rPr>
        <w:t xml:space="preserve"> России № 08-554 от 21.03.2017г «О принятии мер по устранению избыточной отчетности»; в соответствии с ФГОС НОО и ООО, утвержденных соответственно Приказами </w:t>
      </w:r>
      <w:proofErr w:type="spellStart"/>
      <w:r w:rsidRPr="00271329">
        <w:rPr>
          <w:rFonts w:ascii="Times New Roman" w:eastAsia="Times New Roman" w:hAnsi="Times New Roman" w:cs="Times New Roman"/>
          <w:color w:val="1E2120"/>
          <w:sz w:val="27"/>
          <w:szCs w:val="27"/>
          <w:lang w:eastAsia="ru-RU"/>
        </w:rPr>
        <w:t>Минпросвещения</w:t>
      </w:r>
      <w:proofErr w:type="spellEnd"/>
      <w:r w:rsidRPr="00271329">
        <w:rPr>
          <w:rFonts w:ascii="Times New Roman" w:eastAsia="Times New Roman" w:hAnsi="Times New Roman" w:cs="Times New Roman"/>
          <w:color w:val="1E2120"/>
          <w:sz w:val="27"/>
          <w:szCs w:val="27"/>
          <w:lang w:eastAsia="ru-RU"/>
        </w:rPr>
        <w:t xml:space="preserve"> России №286 и №287 от 31 мая 2021 года, ФГОС СОО, утвержденного Приказом </w:t>
      </w:r>
      <w:proofErr w:type="spellStart"/>
      <w:r w:rsidRPr="00271329">
        <w:rPr>
          <w:rFonts w:ascii="Times New Roman" w:eastAsia="Times New Roman" w:hAnsi="Times New Roman" w:cs="Times New Roman"/>
          <w:color w:val="1E2120"/>
          <w:sz w:val="27"/>
          <w:szCs w:val="27"/>
          <w:lang w:eastAsia="ru-RU"/>
        </w:rPr>
        <w:t>Минобрнауки</w:t>
      </w:r>
      <w:proofErr w:type="spellEnd"/>
      <w:r w:rsidRPr="00271329">
        <w:rPr>
          <w:rFonts w:ascii="Times New Roman" w:eastAsia="Times New Roman" w:hAnsi="Times New Roman" w:cs="Times New Roman"/>
          <w:color w:val="1E2120"/>
          <w:sz w:val="27"/>
          <w:szCs w:val="27"/>
          <w:lang w:eastAsia="ru-RU"/>
        </w:rPr>
        <w:t xml:space="preserve"> России №413 от 17.05.2012г в редакции от 11.12.2020 года, а также Трудовым кодексом РФ и другими нормативными актами, регулирующими трудовые отношения между работником и работодателем.</w:t>
      </w:r>
      <w:r w:rsidRPr="00271329">
        <w:rPr>
          <w:rFonts w:ascii="Times New Roman" w:eastAsia="Times New Roman" w:hAnsi="Times New Roman" w:cs="Times New Roman"/>
          <w:color w:val="1E2120"/>
          <w:sz w:val="27"/>
          <w:szCs w:val="27"/>
          <w:lang w:eastAsia="ru-RU"/>
        </w:rPr>
        <w:br/>
        <w:t>1.2. Данная должностная инструкция определяет цели и задачи, функции и функциональные обязанности педагогических работников, осуществляющих классное руководство в общеобразовательной организации, (далее – </w:t>
      </w:r>
      <w:r w:rsidRPr="00271329">
        <w:rPr>
          <w:rFonts w:ascii="inherit" w:eastAsia="Times New Roman" w:hAnsi="inherit" w:cs="Times New Roman"/>
          <w:i/>
          <w:iCs/>
          <w:color w:val="1E2120"/>
          <w:sz w:val="27"/>
          <w:szCs w:val="27"/>
          <w:bdr w:val="none" w:sz="0" w:space="0" w:color="auto" w:frame="1"/>
          <w:lang w:eastAsia="ru-RU"/>
        </w:rPr>
        <w:t>классных руководителей</w:t>
      </w:r>
      <w:r w:rsidRPr="00271329">
        <w:rPr>
          <w:rFonts w:ascii="Times New Roman" w:eastAsia="Times New Roman" w:hAnsi="Times New Roman" w:cs="Times New Roman"/>
          <w:color w:val="1E2120"/>
          <w:sz w:val="27"/>
          <w:szCs w:val="27"/>
          <w:lang w:eastAsia="ru-RU"/>
        </w:rPr>
        <w:t>), устанавливает права и ответственность, а также критерии эффективности и оценки результатов деятельности классного руководителя, его взаимодействие в коллективе.</w:t>
      </w:r>
      <w:r w:rsidRPr="00271329">
        <w:rPr>
          <w:rFonts w:ascii="Times New Roman" w:eastAsia="Times New Roman" w:hAnsi="Times New Roman" w:cs="Times New Roman"/>
          <w:color w:val="1E2120"/>
          <w:sz w:val="27"/>
          <w:szCs w:val="27"/>
          <w:lang w:eastAsia="ru-RU"/>
        </w:rPr>
        <w:br/>
        <w:t>1.3. Возложение функций классного руководителя и освобождение от них осуществляется приказом директора образовательной организации. Функции классного руководителя могут быть возложены на педагогического работника с его согласия. Основанием для приказа директора школы о возложении функций классного руководителя является заявление педагогического работника.</w:t>
      </w:r>
      <w:r w:rsidRPr="00271329">
        <w:rPr>
          <w:rFonts w:ascii="Times New Roman" w:eastAsia="Times New Roman" w:hAnsi="Times New Roman" w:cs="Times New Roman"/>
          <w:color w:val="1E2120"/>
          <w:sz w:val="27"/>
          <w:szCs w:val="27"/>
          <w:lang w:eastAsia="ru-RU"/>
        </w:rPr>
        <w:br/>
        <w:t>1.4. </w:t>
      </w:r>
      <w:ins w:id="1" w:author="Unknown">
        <w:r w:rsidRPr="00271329">
          <w:rPr>
            <w:rFonts w:ascii="Times New Roman" w:eastAsia="Times New Roman" w:hAnsi="Times New Roman" w:cs="Times New Roman"/>
            <w:color w:val="1E2120"/>
            <w:sz w:val="27"/>
            <w:szCs w:val="27"/>
            <w:u w:val="single"/>
            <w:bdr w:val="none" w:sz="0" w:space="0" w:color="auto" w:frame="1"/>
            <w:lang w:eastAsia="ru-RU"/>
          </w:rPr>
          <w:t>Прекращение выполнения функций классного руководителя осуществляется по инициативе:</w:t>
        </w:r>
      </w:ins>
    </w:p>
    <w:p w:rsidR="00271329" w:rsidRPr="00271329" w:rsidRDefault="00271329" w:rsidP="00271329">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педагогического работника;</w:t>
      </w:r>
    </w:p>
    <w:p w:rsidR="00271329" w:rsidRPr="00271329" w:rsidRDefault="00271329" w:rsidP="00271329">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по решению директора общеобразовательной организации;</w:t>
      </w:r>
    </w:p>
    <w:p w:rsidR="00271329" w:rsidRPr="00271329" w:rsidRDefault="00271329" w:rsidP="00271329">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в связи с прекращением трудовых отношений педагогического работника с общеобразовательной организацией.</w:t>
      </w:r>
    </w:p>
    <w:p w:rsidR="00271329" w:rsidRPr="00271329" w:rsidRDefault="00271329" w:rsidP="0027132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1.5. Классный руководитель находится в непосредственном подчинении у заместителя директора школы по воспитательной работе общеобразовательной организации.</w:t>
      </w:r>
      <w:r w:rsidRPr="00271329">
        <w:rPr>
          <w:rFonts w:ascii="Times New Roman" w:eastAsia="Times New Roman" w:hAnsi="Times New Roman" w:cs="Times New Roman"/>
          <w:color w:val="1E2120"/>
          <w:sz w:val="27"/>
          <w:szCs w:val="27"/>
          <w:lang w:eastAsia="ru-RU"/>
        </w:rPr>
        <w:br/>
        <w:t>1.6. </w:t>
      </w:r>
      <w:ins w:id="2" w:author="Unknown">
        <w:r w:rsidRPr="00271329">
          <w:rPr>
            <w:rFonts w:ascii="Times New Roman" w:eastAsia="Times New Roman" w:hAnsi="Times New Roman" w:cs="Times New Roman"/>
            <w:color w:val="1E2120"/>
            <w:sz w:val="27"/>
            <w:szCs w:val="27"/>
            <w:u w:val="single"/>
            <w:bdr w:val="none" w:sz="0" w:space="0" w:color="auto" w:frame="1"/>
            <w:lang w:eastAsia="ru-RU"/>
          </w:rPr>
          <w:t>В своей деятельности классный руководитель руководствуется:</w:t>
        </w:r>
      </w:ins>
    </w:p>
    <w:p w:rsidR="00271329" w:rsidRPr="00271329" w:rsidRDefault="00271329" w:rsidP="0027132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Конституцией Российской Федерации, Конституцией (Уставом) субъекта РФ, устанавливающими право каждого гражданина на образование и закрепляющими осуществление процессов воспитания и обучения как предмета совместного ведения с Российской Федерацией;</w:t>
      </w:r>
    </w:p>
    <w:p w:rsidR="00271329" w:rsidRPr="00271329" w:rsidRDefault="00271329" w:rsidP="0027132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lastRenderedPageBreak/>
        <w:t>Семейным кодексом Российской Федерации;</w:t>
      </w:r>
    </w:p>
    <w:p w:rsidR="00271329" w:rsidRPr="00271329" w:rsidRDefault="00271329" w:rsidP="0027132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Федеральным законом № 273-ФЗ от 29 декабря 2012г "Об образовании в Российской Федерации";</w:t>
      </w:r>
    </w:p>
    <w:p w:rsidR="00271329" w:rsidRPr="00271329" w:rsidRDefault="00271329" w:rsidP="0027132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Федеральным законом № 124-ФЗ от 24 июля 1998 г. "Об основных гарантиях прав ребёнка в Российской Федерации";</w:t>
      </w:r>
    </w:p>
    <w:p w:rsidR="00271329" w:rsidRPr="00271329" w:rsidRDefault="00271329" w:rsidP="0027132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Федеральным законом № 120-ФЗ от 24 июня 1999 г. "Об основах системы профилактики безнадзорности и правонарушений несовершеннолетних";</w:t>
      </w:r>
    </w:p>
    <w:p w:rsidR="00271329" w:rsidRPr="00271329" w:rsidRDefault="00271329" w:rsidP="0027132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Федеральным законом № 436-ФЗ от 29 декабря 2010 г. "О защите детей от информации, причиняющей вред их здоровью и развитию";</w:t>
      </w:r>
    </w:p>
    <w:p w:rsidR="00271329" w:rsidRPr="00271329" w:rsidRDefault="00271329" w:rsidP="0027132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Указом Президента Российской Федерации № 597 от 7 мая 2012 г. "О мероприятиях по реализации государственной социальной политики";</w:t>
      </w:r>
    </w:p>
    <w:p w:rsidR="00271329" w:rsidRPr="00271329" w:rsidRDefault="00271329" w:rsidP="0027132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Указом Президента Российской Федерации № 204 от 7 мая 2018 г. "О национальных целях и стратегических задачах развития Российской Федерации на период до 2024 года";</w:t>
      </w:r>
    </w:p>
    <w:p w:rsidR="00271329" w:rsidRPr="00271329" w:rsidRDefault="00271329" w:rsidP="0027132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Распоряжением Правительства Российской Федерации № 996-р от 29 мая 2015 г. "Об утверждении Стратегии развития воспитания в Российской Федерации на период до 2025 года";</w:t>
      </w:r>
    </w:p>
    <w:p w:rsidR="00271329" w:rsidRPr="00271329" w:rsidRDefault="00271329" w:rsidP="0027132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 xml:space="preserve">Приказами </w:t>
      </w:r>
      <w:proofErr w:type="spellStart"/>
      <w:r w:rsidRPr="00271329">
        <w:rPr>
          <w:rFonts w:ascii="Times New Roman" w:eastAsia="Times New Roman" w:hAnsi="Times New Roman" w:cs="Times New Roman"/>
          <w:color w:val="1E2120"/>
          <w:sz w:val="27"/>
          <w:szCs w:val="27"/>
          <w:lang w:eastAsia="ru-RU"/>
        </w:rPr>
        <w:t>Минпросвещения</w:t>
      </w:r>
      <w:proofErr w:type="spellEnd"/>
      <w:r w:rsidRPr="00271329">
        <w:rPr>
          <w:rFonts w:ascii="Times New Roman" w:eastAsia="Times New Roman" w:hAnsi="Times New Roman" w:cs="Times New Roman"/>
          <w:color w:val="1E2120"/>
          <w:sz w:val="27"/>
          <w:szCs w:val="27"/>
          <w:lang w:eastAsia="ru-RU"/>
        </w:rPr>
        <w:t xml:space="preserve"> России №286 и №287 от 31 мая 2021 года «Об утверждении ФГОС НОО» и «Об утверждении ФГОС ООО», Приказом </w:t>
      </w:r>
      <w:proofErr w:type="spellStart"/>
      <w:r w:rsidRPr="00271329">
        <w:rPr>
          <w:rFonts w:ascii="Times New Roman" w:eastAsia="Times New Roman" w:hAnsi="Times New Roman" w:cs="Times New Roman"/>
          <w:color w:val="1E2120"/>
          <w:sz w:val="27"/>
          <w:szCs w:val="27"/>
          <w:lang w:eastAsia="ru-RU"/>
        </w:rPr>
        <w:t>Минобрнауки</w:t>
      </w:r>
      <w:proofErr w:type="spellEnd"/>
      <w:r w:rsidRPr="00271329">
        <w:rPr>
          <w:rFonts w:ascii="Times New Roman" w:eastAsia="Times New Roman" w:hAnsi="Times New Roman" w:cs="Times New Roman"/>
          <w:color w:val="1E2120"/>
          <w:sz w:val="27"/>
          <w:szCs w:val="27"/>
          <w:lang w:eastAsia="ru-RU"/>
        </w:rPr>
        <w:t xml:space="preserve"> России № 413 от 17 мая 2012 г. «Об утверждении ФГОС СОО»;</w:t>
      </w:r>
    </w:p>
    <w:p w:rsidR="00271329" w:rsidRPr="00271329" w:rsidRDefault="00271329" w:rsidP="0027132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 xml:space="preserve">Приказом </w:t>
      </w:r>
      <w:proofErr w:type="spellStart"/>
      <w:r w:rsidRPr="00271329">
        <w:rPr>
          <w:rFonts w:ascii="Times New Roman" w:eastAsia="Times New Roman" w:hAnsi="Times New Roman" w:cs="Times New Roman"/>
          <w:color w:val="1E2120"/>
          <w:sz w:val="27"/>
          <w:szCs w:val="27"/>
          <w:lang w:eastAsia="ru-RU"/>
        </w:rPr>
        <w:t>Минобрнауки</w:t>
      </w:r>
      <w:proofErr w:type="spellEnd"/>
      <w:r w:rsidRPr="00271329">
        <w:rPr>
          <w:rFonts w:ascii="Times New Roman" w:eastAsia="Times New Roman" w:hAnsi="Times New Roman" w:cs="Times New Roman"/>
          <w:color w:val="1E2120"/>
          <w:sz w:val="27"/>
          <w:szCs w:val="27"/>
          <w:lang w:eastAsia="ru-RU"/>
        </w:rPr>
        <w:t xml:space="preserve"> России № 536 от 11 мая 2016 г. "Об утверждении Особенностей режима рабочего времени и времени отдыха педагогических и иных работников организаций, осуществляющих образовательную деятельность";</w:t>
      </w:r>
    </w:p>
    <w:p w:rsidR="00271329" w:rsidRPr="00271329" w:rsidRDefault="00271329" w:rsidP="0027132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СП 2.4.3648-20 «Санитарно-эпидемиологические требования к организациям воспитания и обучения, отдыха и оздоровления детей и молодежи»;</w:t>
      </w:r>
    </w:p>
    <w:p w:rsidR="00271329" w:rsidRPr="00271329" w:rsidRDefault="00271329" w:rsidP="0027132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СанПиН 1.2.3685-21 «Гигиенические нормативы и требования к обеспечению безопасности и (или) безвредности для человека факторов среды обитания»;</w:t>
      </w:r>
    </w:p>
    <w:p w:rsidR="00271329" w:rsidRPr="00271329" w:rsidRDefault="00271329" w:rsidP="0027132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общего образования, в порядке, установленном Трудовым кодексом и иными Федеральными законами Российской Федерации, проходить аттестацию на добровольной основе.</w:t>
      </w:r>
    </w:p>
    <w:p w:rsidR="00271329" w:rsidRPr="00271329" w:rsidRDefault="00271329" w:rsidP="0027132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административным, трудовым законодательством Российской Федерации.</w:t>
      </w:r>
    </w:p>
    <w:p w:rsidR="00271329" w:rsidRPr="00271329" w:rsidRDefault="00271329" w:rsidP="0027132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 xml:space="preserve">1.7. Классный руководитель руководствуется настоящей должностной инструкцией по </w:t>
      </w:r>
      <w:proofErr w:type="spellStart"/>
      <w:r w:rsidRPr="00271329">
        <w:rPr>
          <w:rFonts w:ascii="Times New Roman" w:eastAsia="Times New Roman" w:hAnsi="Times New Roman" w:cs="Times New Roman"/>
          <w:color w:val="1E2120"/>
          <w:sz w:val="27"/>
          <w:szCs w:val="27"/>
          <w:lang w:eastAsia="ru-RU"/>
        </w:rPr>
        <w:t>профстандарту</w:t>
      </w:r>
      <w:proofErr w:type="spellEnd"/>
      <w:r w:rsidRPr="00271329">
        <w:rPr>
          <w:rFonts w:ascii="Times New Roman" w:eastAsia="Times New Roman" w:hAnsi="Times New Roman" w:cs="Times New Roman"/>
          <w:color w:val="1E2120"/>
          <w:sz w:val="27"/>
          <w:szCs w:val="27"/>
          <w:lang w:eastAsia="ru-RU"/>
        </w:rPr>
        <w:t>, ФГОС общего образования, правилами и нормами охраны труда и пожарной безопасности, а также Уставом и локальными правовыми актами школы (в том числе Правилами внутреннего трудового распорядка, приказами и распоряжениями директора), Трудовым договором. Соблюдает Конвенцию ООН о правах ребенка.</w:t>
      </w:r>
      <w:r w:rsidRPr="00271329">
        <w:rPr>
          <w:rFonts w:ascii="Times New Roman" w:eastAsia="Times New Roman" w:hAnsi="Times New Roman" w:cs="Times New Roman"/>
          <w:color w:val="1E2120"/>
          <w:sz w:val="27"/>
          <w:szCs w:val="27"/>
          <w:lang w:eastAsia="ru-RU"/>
        </w:rPr>
        <w:br/>
        <w:t>1.8. </w:t>
      </w:r>
      <w:ins w:id="3" w:author="Unknown">
        <w:r w:rsidRPr="00271329">
          <w:rPr>
            <w:rFonts w:ascii="Times New Roman" w:eastAsia="Times New Roman" w:hAnsi="Times New Roman" w:cs="Times New Roman"/>
            <w:color w:val="1E2120"/>
            <w:sz w:val="27"/>
            <w:szCs w:val="27"/>
            <w:u w:val="single"/>
            <w:bdr w:val="none" w:sz="0" w:space="0" w:color="auto" w:frame="1"/>
            <w:lang w:eastAsia="ru-RU"/>
          </w:rPr>
          <w:t>Классный руководитель должен знать:</w:t>
        </w:r>
      </w:ins>
    </w:p>
    <w:p w:rsidR="00271329" w:rsidRPr="00271329" w:rsidRDefault="00271329" w:rsidP="0027132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lastRenderedPageBreak/>
        <w:t>приоритетные направления и перспективы развития педагогической науки и образовательной системы Российской Федерации, нормативные документы по вопросам обучения и воспитания детей и молодежи;</w:t>
      </w:r>
    </w:p>
    <w:p w:rsidR="00271329" w:rsidRPr="00271329" w:rsidRDefault="00271329" w:rsidP="0027132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требования ФГОС нового поколения и рекомендации по их реализации в общеобразовательной организации, а также теорию и методику воспитательной работы, отвечающую требованиям ФГОС;</w:t>
      </w:r>
    </w:p>
    <w:p w:rsidR="00271329" w:rsidRPr="00271329" w:rsidRDefault="00271329" w:rsidP="0027132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современные формы и методы воспитания школьников;</w:t>
      </w:r>
    </w:p>
    <w:p w:rsidR="00271329" w:rsidRPr="00271329" w:rsidRDefault="00271329" w:rsidP="0027132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основы педагогики, детской, возрастной и социальной психологии, психологии отношений;</w:t>
      </w:r>
    </w:p>
    <w:p w:rsidR="00271329" w:rsidRPr="00271329" w:rsidRDefault="00271329" w:rsidP="0027132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основные закономерности возрастного развития, стадии и кризисы развития, социализации личности;</w:t>
      </w:r>
    </w:p>
    <w:p w:rsidR="00271329" w:rsidRPr="00271329" w:rsidRDefault="00271329" w:rsidP="0027132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законы развития личности и проявления личностных свойств, психологические законы периодизации и кризисов развития;</w:t>
      </w:r>
    </w:p>
    <w:p w:rsidR="00271329" w:rsidRPr="00271329" w:rsidRDefault="00271329" w:rsidP="0027132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закономерности формирования и развития детско-взрослых сообществ, их социально-психологические особенности;</w:t>
      </w:r>
    </w:p>
    <w:p w:rsidR="00271329" w:rsidRPr="00271329" w:rsidRDefault="00271329" w:rsidP="0027132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основные закономерности семейных отношений, позволяющие эффективно работать с родительской общественностью;</w:t>
      </w:r>
    </w:p>
    <w:p w:rsidR="00271329" w:rsidRPr="00271329" w:rsidRDefault="00271329" w:rsidP="0027132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основы психодиагностики и основные признаки отклонения в развитии детей;</w:t>
      </w:r>
    </w:p>
    <w:p w:rsidR="00271329" w:rsidRPr="00271329" w:rsidRDefault="00271329" w:rsidP="0027132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 xml:space="preserve">основы </w:t>
      </w:r>
      <w:proofErr w:type="spellStart"/>
      <w:r w:rsidRPr="00271329">
        <w:rPr>
          <w:rFonts w:ascii="Times New Roman" w:eastAsia="Times New Roman" w:hAnsi="Times New Roman" w:cs="Times New Roman"/>
          <w:color w:val="1E2120"/>
          <w:sz w:val="27"/>
          <w:szCs w:val="27"/>
          <w:lang w:eastAsia="ru-RU"/>
        </w:rPr>
        <w:t>психодидактики</w:t>
      </w:r>
      <w:proofErr w:type="spellEnd"/>
      <w:r w:rsidRPr="00271329">
        <w:rPr>
          <w:rFonts w:ascii="Times New Roman" w:eastAsia="Times New Roman" w:hAnsi="Times New Roman" w:cs="Times New Roman"/>
          <w:color w:val="1E2120"/>
          <w:sz w:val="27"/>
          <w:szCs w:val="27"/>
          <w:lang w:eastAsia="ru-RU"/>
        </w:rPr>
        <w:t>, поликультурного образования, закономерностей поведения в социальных сетях;</w:t>
      </w:r>
    </w:p>
    <w:p w:rsidR="00271329" w:rsidRPr="00271329" w:rsidRDefault="00271329" w:rsidP="0027132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теорию и методику организации свободного времени обучающихся, общие подходы к организации внеурочной деятельности;</w:t>
      </w:r>
    </w:p>
    <w:p w:rsidR="00271329" w:rsidRPr="00271329" w:rsidRDefault="00271329" w:rsidP="0027132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методы и формы мониторинга деятельности обучающихся;</w:t>
      </w:r>
    </w:p>
    <w:p w:rsidR="00271329" w:rsidRPr="00271329" w:rsidRDefault="00271329" w:rsidP="0027132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цели и задачи воспитания обучающихся, а также структуру, требования к результатам, к условиям реализации, определенные основной образовательной программой общеобразовательной организации;</w:t>
      </w:r>
    </w:p>
    <w:p w:rsidR="00271329" w:rsidRPr="00271329" w:rsidRDefault="00271329" w:rsidP="0027132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 xml:space="preserve">требования к оснащению и оборудованию классных кабинетов согласно действующим </w:t>
      </w:r>
      <w:proofErr w:type="spellStart"/>
      <w:r w:rsidRPr="00271329">
        <w:rPr>
          <w:rFonts w:ascii="Times New Roman" w:eastAsia="Times New Roman" w:hAnsi="Times New Roman" w:cs="Times New Roman"/>
          <w:color w:val="1E2120"/>
          <w:sz w:val="27"/>
          <w:szCs w:val="27"/>
          <w:lang w:eastAsia="ru-RU"/>
        </w:rPr>
        <w:t>СанПин</w:t>
      </w:r>
      <w:proofErr w:type="spellEnd"/>
      <w:r w:rsidRPr="00271329">
        <w:rPr>
          <w:rFonts w:ascii="Times New Roman" w:eastAsia="Times New Roman" w:hAnsi="Times New Roman" w:cs="Times New Roman"/>
          <w:color w:val="1E2120"/>
          <w:sz w:val="27"/>
          <w:szCs w:val="27"/>
          <w:lang w:eastAsia="ru-RU"/>
        </w:rPr>
        <w:t xml:space="preserve"> для работы с коллективом обучающихся;</w:t>
      </w:r>
    </w:p>
    <w:p w:rsidR="00271329" w:rsidRPr="00271329" w:rsidRDefault="00271329" w:rsidP="0027132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 xml:space="preserve">основные принципы </w:t>
      </w:r>
      <w:proofErr w:type="spellStart"/>
      <w:r w:rsidRPr="00271329">
        <w:rPr>
          <w:rFonts w:ascii="Times New Roman" w:eastAsia="Times New Roman" w:hAnsi="Times New Roman" w:cs="Times New Roman"/>
          <w:color w:val="1E2120"/>
          <w:sz w:val="27"/>
          <w:szCs w:val="27"/>
          <w:lang w:eastAsia="ru-RU"/>
        </w:rPr>
        <w:t>деятельностного</w:t>
      </w:r>
      <w:proofErr w:type="spellEnd"/>
      <w:r w:rsidRPr="00271329">
        <w:rPr>
          <w:rFonts w:ascii="Times New Roman" w:eastAsia="Times New Roman" w:hAnsi="Times New Roman" w:cs="Times New Roman"/>
          <w:color w:val="1E2120"/>
          <w:sz w:val="27"/>
          <w:szCs w:val="27"/>
          <w:lang w:eastAsia="ru-RU"/>
        </w:rPr>
        <w:t xml:space="preserve"> подхода, виды и приемы современных педагогических технологий;</w:t>
      </w:r>
    </w:p>
    <w:p w:rsidR="00271329" w:rsidRPr="00271329" w:rsidRDefault="00271329" w:rsidP="0027132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основы общетеоретических дисциплин в объёме, необходимом для решения педагогических и организационно-управленческих задач;</w:t>
      </w:r>
    </w:p>
    <w:p w:rsidR="00271329" w:rsidRPr="00271329" w:rsidRDefault="00271329" w:rsidP="0027132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методы убеждения, аргументации своей позиции, установления контактов с обучающимися разного возраста, их родителями (лицами, их заменяющими), коллегами по работе;</w:t>
      </w:r>
    </w:p>
    <w:p w:rsidR="00271329" w:rsidRPr="00271329" w:rsidRDefault="00271329" w:rsidP="0027132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технологии диагностики причин конфликтных ситуаций, их профилактики и разрешения;</w:t>
      </w:r>
    </w:p>
    <w:p w:rsidR="00271329" w:rsidRPr="00271329" w:rsidRDefault="00271329" w:rsidP="0027132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основы экологии, экономики, социологии;</w:t>
      </w:r>
    </w:p>
    <w:p w:rsidR="00271329" w:rsidRPr="00271329" w:rsidRDefault="00271329" w:rsidP="0027132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основы работы с текстовыми редакторами, электронными таблицами, электронной почтой и браузерами, мультимедийным оборудованием;</w:t>
      </w:r>
    </w:p>
    <w:p w:rsidR="00271329" w:rsidRPr="00271329" w:rsidRDefault="00271329" w:rsidP="0027132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правила внутреннего трудового распорядка общеобразовательной организации;</w:t>
      </w:r>
    </w:p>
    <w:p w:rsidR="00271329" w:rsidRPr="00271329" w:rsidRDefault="00271329" w:rsidP="0027132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lastRenderedPageBreak/>
        <w:t>правила по охране труда и пожарной безопасности, требования антитеррористической безопасности для образовательных организаций.</w:t>
      </w:r>
    </w:p>
    <w:p w:rsidR="00271329" w:rsidRPr="00271329" w:rsidRDefault="00271329" w:rsidP="0027132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1.9. </w:t>
      </w:r>
      <w:ins w:id="4" w:author="Unknown">
        <w:r w:rsidRPr="00271329">
          <w:rPr>
            <w:rFonts w:ascii="Times New Roman" w:eastAsia="Times New Roman" w:hAnsi="Times New Roman" w:cs="Times New Roman"/>
            <w:color w:val="1E2120"/>
            <w:sz w:val="27"/>
            <w:szCs w:val="27"/>
            <w:u w:val="single"/>
            <w:bdr w:val="none" w:sz="0" w:space="0" w:color="auto" w:frame="1"/>
            <w:lang w:eastAsia="ru-RU"/>
          </w:rPr>
          <w:t>Классный руководитель должен уметь:</w:t>
        </w:r>
      </w:ins>
    </w:p>
    <w:p w:rsidR="00271329" w:rsidRPr="00271329" w:rsidRDefault="00271329" w:rsidP="0027132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выбирать эффективные педагогические формы и методы достижения результатов духовно-нравственного воспитания и развития личности обучающихся;</w:t>
      </w:r>
    </w:p>
    <w:p w:rsidR="00271329" w:rsidRPr="00271329" w:rsidRDefault="00271329" w:rsidP="0027132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осуществлять воспитание обучающихся с учетом их психолого-физиологических особенностей;</w:t>
      </w:r>
    </w:p>
    <w:p w:rsidR="00271329" w:rsidRPr="00271329" w:rsidRDefault="00271329" w:rsidP="0027132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способствовать формированию у детей общей культуры личности;</w:t>
      </w:r>
    </w:p>
    <w:p w:rsidR="00271329" w:rsidRPr="00271329" w:rsidRDefault="00271329" w:rsidP="0027132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реализовывать программы воспитания и социализации обучающихся;</w:t>
      </w:r>
    </w:p>
    <w:p w:rsidR="00271329" w:rsidRPr="00271329" w:rsidRDefault="00271329" w:rsidP="0027132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организовывать различные виды внеурочной деятельности: игровую, исследовательскую (проектную), художественно-продуктивную, культурно-досуговую;</w:t>
      </w:r>
    </w:p>
    <w:p w:rsidR="00271329" w:rsidRPr="00271329" w:rsidRDefault="00271329" w:rsidP="0027132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эффективно управлять классом, с целью вовлечения детей в процесс обучения и воспитания, мотивируя их образовательную деятельность;</w:t>
      </w:r>
    </w:p>
    <w:p w:rsidR="00271329" w:rsidRPr="00271329" w:rsidRDefault="00271329" w:rsidP="0027132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ставить воспитательные цели, способствующие развитию обучающихся, независимо от их способностей и характера, искать педагогические пути их достижения;</w:t>
      </w:r>
    </w:p>
    <w:p w:rsidR="00271329" w:rsidRPr="00271329" w:rsidRDefault="00271329" w:rsidP="0027132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общаться с детьми, признавая их достоинство, понимая и принимая их, поощряя детскую активность, ответственность, подавая собственный пример деловитости и ответственности;</w:t>
      </w:r>
    </w:p>
    <w:p w:rsidR="00271329" w:rsidRPr="00271329" w:rsidRDefault="00271329" w:rsidP="0027132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устанавливать четкие правила поведения в классе в соответствии с Уставом общеобразовательной организации и правилами поведения учащихся;</w:t>
      </w:r>
    </w:p>
    <w:p w:rsidR="00271329" w:rsidRPr="00271329" w:rsidRDefault="00271329" w:rsidP="0027132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организовывать воспитательные мероприятия (классные часы, внеклассные мероприятия) в классе;</w:t>
      </w:r>
    </w:p>
    <w:p w:rsidR="00271329" w:rsidRPr="00271329" w:rsidRDefault="00271329" w:rsidP="0027132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поддерживать в детском коллективе деловую, дружелюбную атмосферу, содействовать формированию положительного психологического климата и организационной культуры в классе;</w:t>
      </w:r>
    </w:p>
    <w:p w:rsidR="00271329" w:rsidRPr="00271329" w:rsidRDefault="00271329" w:rsidP="0027132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содействовать формированию позитивных межличностных отношений среди обучающихся класса;</w:t>
      </w:r>
    </w:p>
    <w:p w:rsidR="00271329" w:rsidRPr="00271329" w:rsidRDefault="00271329" w:rsidP="0027132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защищать достоинство и интересы детей, помогать учащимся класса, оказавшимся в конфликтной ситуации и/или неблагоприятных условиях;</w:t>
      </w:r>
    </w:p>
    <w:p w:rsidR="00271329" w:rsidRPr="00271329" w:rsidRDefault="00271329" w:rsidP="0027132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строить воспитательную деятельность с учетом культурных различий, половозрастных и индивидуальных особенностей детей класса;</w:t>
      </w:r>
    </w:p>
    <w:p w:rsidR="00271329" w:rsidRPr="00271329" w:rsidRDefault="00271329" w:rsidP="0027132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владеть методами организации экскурсий, походов и т.п.</w:t>
      </w:r>
    </w:p>
    <w:p w:rsidR="00271329" w:rsidRPr="00271329" w:rsidRDefault="00271329" w:rsidP="0027132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 xml:space="preserve">использовать в практике своей работы психологические подходы: культурно-исторический, </w:t>
      </w:r>
      <w:proofErr w:type="spellStart"/>
      <w:r w:rsidRPr="00271329">
        <w:rPr>
          <w:rFonts w:ascii="Times New Roman" w:eastAsia="Times New Roman" w:hAnsi="Times New Roman" w:cs="Times New Roman"/>
          <w:color w:val="1E2120"/>
          <w:sz w:val="27"/>
          <w:szCs w:val="27"/>
          <w:lang w:eastAsia="ru-RU"/>
        </w:rPr>
        <w:t>деятельностный</w:t>
      </w:r>
      <w:proofErr w:type="spellEnd"/>
      <w:r w:rsidRPr="00271329">
        <w:rPr>
          <w:rFonts w:ascii="Times New Roman" w:eastAsia="Times New Roman" w:hAnsi="Times New Roman" w:cs="Times New Roman"/>
          <w:color w:val="1E2120"/>
          <w:sz w:val="27"/>
          <w:szCs w:val="27"/>
          <w:lang w:eastAsia="ru-RU"/>
        </w:rPr>
        <w:t xml:space="preserve"> и развивающий;</w:t>
      </w:r>
    </w:p>
    <w:p w:rsidR="00271329" w:rsidRPr="00271329" w:rsidRDefault="00271329" w:rsidP="0027132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владеть технологиями диагностики причин конфликтных ситуаций, их профилактики и разрешения;</w:t>
      </w:r>
    </w:p>
    <w:p w:rsidR="00271329" w:rsidRPr="00271329" w:rsidRDefault="00271329" w:rsidP="0027132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оказывать всестороннюю помощь и поддержку в организации ученических органов самоуправления;</w:t>
      </w:r>
    </w:p>
    <w:p w:rsidR="00271329" w:rsidRPr="00271329" w:rsidRDefault="00271329" w:rsidP="0027132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lastRenderedPageBreak/>
        <w:t>осуществлять эффективное взаимодействие с родителями (законными представителями) обучающихся с целью повышения их педагогической компетентности;</w:t>
      </w:r>
    </w:p>
    <w:p w:rsidR="00271329" w:rsidRPr="00271329" w:rsidRDefault="00271329" w:rsidP="0027132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организовывать и проводить родительские собрания;</w:t>
      </w:r>
    </w:p>
    <w:p w:rsidR="00271329" w:rsidRPr="00271329" w:rsidRDefault="00271329" w:rsidP="0027132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пользоваться психолого-диагностическими тестами, анкетами, опросниками, другими диагностическими методиками и корректно использовать их в воспитательной работе;</w:t>
      </w:r>
    </w:p>
    <w:p w:rsidR="00271329" w:rsidRPr="00271329" w:rsidRDefault="00271329" w:rsidP="0027132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использовать в воспитательной деятельности современные ресурсы на различных видах информационных носителей, использовать сеть Интернет.</w:t>
      </w:r>
    </w:p>
    <w:p w:rsidR="00271329" w:rsidRPr="00271329" w:rsidRDefault="00271329" w:rsidP="00271329">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1.10. Во время отсутствия классного руководителя (отпуск, болезнь и пр.) его обязанности исполняет лицо, назначенное в установленном порядке, которое приобретает соответствующие права и несет ответственность за неисполнение или ненадлежащее исполнение обязанностей, возложенных на него в связи с замещением.</w:t>
      </w:r>
      <w:r w:rsidRPr="00271329">
        <w:rPr>
          <w:rFonts w:ascii="Times New Roman" w:eastAsia="Times New Roman" w:hAnsi="Times New Roman" w:cs="Times New Roman"/>
          <w:color w:val="1E2120"/>
          <w:sz w:val="27"/>
          <w:szCs w:val="27"/>
          <w:lang w:eastAsia="ru-RU"/>
        </w:rPr>
        <w:br/>
        <w:t>1.11. Педагогическому работнику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учащимся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w:t>
      </w:r>
      <w:r w:rsidRPr="00271329">
        <w:rPr>
          <w:rFonts w:ascii="Times New Roman" w:eastAsia="Times New Roman" w:hAnsi="Times New Roman" w:cs="Times New Roman"/>
          <w:color w:val="1E2120"/>
          <w:sz w:val="27"/>
          <w:szCs w:val="27"/>
          <w:lang w:eastAsia="ru-RU"/>
        </w:rPr>
        <w:br/>
        <w:t>1.12. Классный руководитель должен пройти обучение и иметь навыки оказания первой помощи, знать порядок действий при возникновении пожара или иной чрезвычайной ситуации и эвакуации в общеобразовательной организации.</w:t>
      </w:r>
    </w:p>
    <w:p w:rsidR="00271329" w:rsidRPr="00271329" w:rsidRDefault="00271329" w:rsidP="00271329">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71329">
        <w:rPr>
          <w:rFonts w:ascii="Times New Roman" w:eastAsia="Times New Roman" w:hAnsi="Times New Roman" w:cs="Times New Roman"/>
          <w:b/>
          <w:bCs/>
          <w:color w:val="1E2120"/>
          <w:sz w:val="30"/>
          <w:szCs w:val="30"/>
          <w:lang w:eastAsia="ru-RU"/>
        </w:rPr>
        <w:t>2. Цели, задачи и функции классного руководителя</w:t>
      </w:r>
    </w:p>
    <w:p w:rsidR="00271329" w:rsidRPr="00271329" w:rsidRDefault="00271329" w:rsidP="0027132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2.1. </w:t>
      </w:r>
      <w:r w:rsidRPr="00271329">
        <w:rPr>
          <w:rFonts w:ascii="inherit" w:eastAsia="Times New Roman" w:hAnsi="inherit" w:cs="Times New Roman"/>
          <w:i/>
          <w:iCs/>
          <w:color w:val="1E2120"/>
          <w:sz w:val="27"/>
          <w:szCs w:val="27"/>
          <w:bdr w:val="none" w:sz="0" w:space="0" w:color="auto" w:frame="1"/>
          <w:lang w:eastAsia="ru-RU"/>
        </w:rPr>
        <w:t>Цель деятельности классного руководителя</w:t>
      </w:r>
      <w:r w:rsidRPr="00271329">
        <w:rPr>
          <w:rFonts w:ascii="Times New Roman" w:eastAsia="Times New Roman" w:hAnsi="Times New Roman" w:cs="Times New Roman"/>
          <w:color w:val="1E2120"/>
          <w:sz w:val="27"/>
          <w:szCs w:val="27"/>
          <w:lang w:eastAsia="ru-RU"/>
        </w:rPr>
        <w:t> – формирование и развитие гармонично развитой и социально ответственной личности на основе семейных, социокультурных и духовно-нравственных ценностей народов Российской Федерации, исторических и национально-культурных традиций.</w:t>
      </w:r>
      <w:r w:rsidRPr="00271329">
        <w:rPr>
          <w:rFonts w:ascii="Times New Roman" w:eastAsia="Times New Roman" w:hAnsi="Times New Roman" w:cs="Times New Roman"/>
          <w:color w:val="1E2120"/>
          <w:sz w:val="27"/>
          <w:szCs w:val="27"/>
          <w:lang w:eastAsia="ru-RU"/>
        </w:rPr>
        <w:br/>
        <w:t>2.2. </w:t>
      </w:r>
      <w:ins w:id="5" w:author="Unknown">
        <w:r w:rsidRPr="00271329">
          <w:rPr>
            <w:rFonts w:ascii="Times New Roman" w:eastAsia="Times New Roman" w:hAnsi="Times New Roman" w:cs="Times New Roman"/>
            <w:color w:val="1E2120"/>
            <w:sz w:val="27"/>
            <w:szCs w:val="27"/>
            <w:u w:val="single"/>
            <w:bdr w:val="none" w:sz="0" w:space="0" w:color="auto" w:frame="1"/>
            <w:lang w:eastAsia="ru-RU"/>
          </w:rPr>
          <w:t>Задачи деятельности классного руководителя:</w:t>
        </w:r>
      </w:ins>
    </w:p>
    <w:p w:rsidR="00271329" w:rsidRPr="00271329" w:rsidRDefault="00271329" w:rsidP="0027132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 xml:space="preserve">создание условий для самоопределения и социализации обучающегося на основе социокультурных, духовно-нравственных ценностей и </w:t>
      </w:r>
      <w:proofErr w:type="gramStart"/>
      <w:r w:rsidRPr="00271329">
        <w:rPr>
          <w:rFonts w:ascii="Times New Roman" w:eastAsia="Times New Roman" w:hAnsi="Times New Roman" w:cs="Times New Roman"/>
          <w:color w:val="1E2120"/>
          <w:sz w:val="27"/>
          <w:szCs w:val="27"/>
          <w:lang w:eastAsia="ru-RU"/>
        </w:rPr>
        <w:t>принятых в обществе правил</w:t>
      </w:r>
      <w:proofErr w:type="gramEnd"/>
      <w:r w:rsidRPr="00271329">
        <w:rPr>
          <w:rFonts w:ascii="Times New Roman" w:eastAsia="Times New Roman" w:hAnsi="Times New Roman" w:cs="Times New Roman"/>
          <w:color w:val="1E2120"/>
          <w:sz w:val="27"/>
          <w:szCs w:val="27"/>
          <w:lang w:eastAsia="ru-RU"/>
        </w:rPr>
        <w:t xml:space="preserve"> и норм поведения в интересах человека, семьи, общества и государства;</w:t>
      </w:r>
    </w:p>
    <w:p w:rsidR="00271329" w:rsidRPr="00271329" w:rsidRDefault="00271329" w:rsidP="0027132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 xml:space="preserve">создание благоприятных психолого-педагогических условий в классе путем </w:t>
      </w:r>
      <w:proofErr w:type="spellStart"/>
      <w:r w:rsidRPr="00271329">
        <w:rPr>
          <w:rFonts w:ascii="Times New Roman" w:eastAsia="Times New Roman" w:hAnsi="Times New Roman" w:cs="Times New Roman"/>
          <w:color w:val="1E2120"/>
          <w:sz w:val="27"/>
          <w:szCs w:val="27"/>
          <w:lang w:eastAsia="ru-RU"/>
        </w:rPr>
        <w:t>гуманизации</w:t>
      </w:r>
      <w:proofErr w:type="spellEnd"/>
      <w:r w:rsidRPr="00271329">
        <w:rPr>
          <w:rFonts w:ascii="Times New Roman" w:eastAsia="Times New Roman" w:hAnsi="Times New Roman" w:cs="Times New Roman"/>
          <w:color w:val="1E2120"/>
          <w:sz w:val="27"/>
          <w:szCs w:val="27"/>
          <w:lang w:eastAsia="ru-RU"/>
        </w:rPr>
        <w:t xml:space="preserve"> межличностных отношений, формирования навыков общения, детско-взрослого общения, основанного на принципах взаимного уважения и взаимопомощи, ответственности, коллективизма и социальной солидарности, недопустимости любых форм и видов травли, насилия, проявления жестокости;</w:t>
      </w:r>
    </w:p>
    <w:p w:rsidR="00271329" w:rsidRPr="00271329" w:rsidRDefault="00271329" w:rsidP="0027132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lastRenderedPageBreak/>
        <w:t>формирование у обучающихся высокого уровня духовно-нравственного развития, основанного на принятии общечеловеческих и российских традиционных духовных ценностей и практической готовности им следовать;</w:t>
      </w:r>
    </w:p>
    <w:p w:rsidR="00271329" w:rsidRPr="00271329" w:rsidRDefault="00271329" w:rsidP="0027132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 xml:space="preserve">формирование внутренней позиции личности обучающегося по отношению к негативным явлениям окружающей социальной действительности, в частности, по отношению к </w:t>
      </w:r>
      <w:proofErr w:type="spellStart"/>
      <w:r w:rsidRPr="00271329">
        <w:rPr>
          <w:rFonts w:ascii="Times New Roman" w:eastAsia="Times New Roman" w:hAnsi="Times New Roman" w:cs="Times New Roman"/>
          <w:color w:val="1E2120"/>
          <w:sz w:val="27"/>
          <w:szCs w:val="27"/>
          <w:lang w:eastAsia="ru-RU"/>
        </w:rPr>
        <w:t>кибербуллингу</w:t>
      </w:r>
      <w:proofErr w:type="spellEnd"/>
      <w:r w:rsidRPr="00271329">
        <w:rPr>
          <w:rFonts w:ascii="Times New Roman" w:eastAsia="Times New Roman" w:hAnsi="Times New Roman" w:cs="Times New Roman"/>
          <w:color w:val="1E2120"/>
          <w:sz w:val="27"/>
          <w:szCs w:val="27"/>
          <w:lang w:eastAsia="ru-RU"/>
        </w:rPr>
        <w:t>, деструктивным сетевым сообществам, употреблению различных веществ, способных нанести вред здоровью человека; культу насилия, жестокости и агрессии; обесцениванию жизни человека и др.;</w:t>
      </w:r>
    </w:p>
    <w:p w:rsidR="00271329" w:rsidRPr="00271329" w:rsidRDefault="00271329" w:rsidP="0027132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формирование у обучающихся активной гражданской позиции, чувства ответственности за свою страну, причастности к историко-культурной общности российского народа и судьбе России, включая неприятие попыток пересмотра исторических фактов, в частности, событий и итогов второй мировой войны;</w:t>
      </w:r>
    </w:p>
    <w:p w:rsidR="00271329" w:rsidRPr="00271329" w:rsidRDefault="00271329" w:rsidP="0027132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формирование способности обучающихся реализовать свой потенциал в условиях современного общества за счёт активной жизненной и социальной позиции, использования возможностей волонтёрского движения, детских общественных движений и объединений, ученического самоуправления, творческих и научных сообществ;</w:t>
      </w:r>
    </w:p>
    <w:p w:rsidR="00271329" w:rsidRPr="00271329" w:rsidRDefault="00271329" w:rsidP="0027132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формирование здорового образа жизни;</w:t>
      </w:r>
    </w:p>
    <w:p w:rsidR="00271329" w:rsidRPr="00271329" w:rsidRDefault="00271329" w:rsidP="0027132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обеспечение защиты прав и соблюдение законных интересов каждого ребенка;</w:t>
      </w:r>
    </w:p>
    <w:p w:rsidR="00271329" w:rsidRPr="00271329" w:rsidRDefault="00271329" w:rsidP="0027132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организация внеурочной работы с обучающимися в классе;</w:t>
      </w:r>
    </w:p>
    <w:p w:rsidR="00271329" w:rsidRPr="00271329" w:rsidRDefault="00271329" w:rsidP="0027132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 xml:space="preserve">содействие развитию инклюзивных форм образования, в том числе </w:t>
      </w:r>
      <w:proofErr w:type="gramStart"/>
      <w:r w:rsidRPr="00271329">
        <w:rPr>
          <w:rFonts w:ascii="Times New Roman" w:eastAsia="Times New Roman" w:hAnsi="Times New Roman" w:cs="Times New Roman"/>
          <w:color w:val="1E2120"/>
          <w:sz w:val="27"/>
          <w:szCs w:val="27"/>
          <w:lang w:eastAsia="ru-RU"/>
        </w:rPr>
        <w:t>в интересах</w:t>
      </w:r>
      <w:proofErr w:type="gramEnd"/>
      <w:r w:rsidRPr="00271329">
        <w:rPr>
          <w:rFonts w:ascii="Times New Roman" w:eastAsia="Times New Roman" w:hAnsi="Times New Roman" w:cs="Times New Roman"/>
          <w:color w:val="1E2120"/>
          <w:sz w:val="27"/>
          <w:szCs w:val="27"/>
          <w:lang w:eastAsia="ru-RU"/>
        </w:rPr>
        <w:t xml:space="preserve"> обучающихся с ограниченными возможностями здоровья.</w:t>
      </w:r>
    </w:p>
    <w:p w:rsidR="00271329" w:rsidRPr="00271329" w:rsidRDefault="00271329" w:rsidP="0027132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2.3. </w:t>
      </w:r>
      <w:ins w:id="6" w:author="Unknown">
        <w:r w:rsidRPr="00271329">
          <w:rPr>
            <w:rFonts w:ascii="Times New Roman" w:eastAsia="Times New Roman" w:hAnsi="Times New Roman" w:cs="Times New Roman"/>
            <w:color w:val="1E2120"/>
            <w:sz w:val="27"/>
            <w:szCs w:val="27"/>
            <w:u w:val="single"/>
            <w:bdr w:val="none" w:sz="0" w:space="0" w:color="auto" w:frame="1"/>
            <w:lang w:eastAsia="ru-RU"/>
          </w:rPr>
          <w:t>Основными функциями классного руководителя являются:</w:t>
        </w:r>
      </w:ins>
    </w:p>
    <w:p w:rsidR="00271329" w:rsidRPr="00271329" w:rsidRDefault="00271329" w:rsidP="00271329">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личностно ориентированная деятельность по воспитанию и социализации обучающихся в классе;</w:t>
      </w:r>
    </w:p>
    <w:p w:rsidR="00271329" w:rsidRPr="00271329" w:rsidRDefault="00271329" w:rsidP="00271329">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деятельность по воспитанию и социализации обучающихся, осуществляемой с классом как социальной группой;</w:t>
      </w:r>
    </w:p>
    <w:p w:rsidR="00271329" w:rsidRPr="00271329" w:rsidRDefault="00271329" w:rsidP="00271329">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воспитательная деятельность во взаимодействии с родителями (законными представителями) несовершеннолетних обучающихся;</w:t>
      </w:r>
    </w:p>
    <w:p w:rsidR="00271329" w:rsidRPr="00271329" w:rsidRDefault="00271329" w:rsidP="00271329">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воспитательная деятельность во взаимодействии с педагогическим коллективом;</w:t>
      </w:r>
    </w:p>
    <w:p w:rsidR="00271329" w:rsidRPr="00271329" w:rsidRDefault="00271329" w:rsidP="00271329">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участие в осуществлении воспитательной деятельности во взаимодействии с социальными партнерами.</w:t>
      </w:r>
    </w:p>
    <w:p w:rsidR="00271329" w:rsidRPr="00271329" w:rsidRDefault="00271329" w:rsidP="00271329">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ведение и составление документации классного руководителя.</w:t>
      </w:r>
    </w:p>
    <w:p w:rsidR="00271329" w:rsidRPr="00271329" w:rsidRDefault="00271329" w:rsidP="00271329">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71329">
        <w:rPr>
          <w:rFonts w:ascii="Times New Roman" w:eastAsia="Times New Roman" w:hAnsi="Times New Roman" w:cs="Times New Roman"/>
          <w:b/>
          <w:bCs/>
          <w:color w:val="1E2120"/>
          <w:sz w:val="30"/>
          <w:szCs w:val="30"/>
          <w:lang w:eastAsia="ru-RU"/>
        </w:rPr>
        <w:t>3. Функциональные обязанности классного руководителя</w:t>
      </w:r>
    </w:p>
    <w:p w:rsidR="00271329" w:rsidRPr="00271329" w:rsidRDefault="00271329" w:rsidP="0027132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71329">
        <w:rPr>
          <w:rFonts w:ascii="inherit" w:eastAsia="Times New Roman" w:hAnsi="inherit" w:cs="Times New Roman"/>
          <w:i/>
          <w:iCs/>
          <w:color w:val="1E2120"/>
          <w:sz w:val="27"/>
          <w:szCs w:val="27"/>
          <w:bdr w:val="none" w:sz="0" w:space="0" w:color="auto" w:frame="1"/>
          <w:lang w:eastAsia="ru-RU"/>
        </w:rPr>
        <w:t>Инвариантная часть деятельности классного руководителя</w:t>
      </w:r>
      <w:r w:rsidRPr="00271329">
        <w:rPr>
          <w:rFonts w:ascii="Times New Roman" w:eastAsia="Times New Roman" w:hAnsi="Times New Roman" w:cs="Times New Roman"/>
          <w:color w:val="1E2120"/>
          <w:sz w:val="27"/>
          <w:szCs w:val="27"/>
          <w:lang w:eastAsia="ru-RU"/>
        </w:rPr>
        <w:br/>
        <w:t>3.1. </w:t>
      </w:r>
      <w:ins w:id="7" w:author="Unknown">
        <w:r w:rsidRPr="00271329">
          <w:rPr>
            <w:rFonts w:ascii="Times New Roman" w:eastAsia="Times New Roman" w:hAnsi="Times New Roman" w:cs="Times New Roman"/>
            <w:color w:val="1E2120"/>
            <w:sz w:val="27"/>
            <w:szCs w:val="27"/>
            <w:u w:val="single"/>
            <w:bdr w:val="none" w:sz="0" w:space="0" w:color="auto" w:frame="1"/>
            <w:lang w:eastAsia="ru-RU"/>
          </w:rPr>
          <w:t>В рамках личностно ориентированной деятельности по воспитанию и социализации обучающихся в классе:</w:t>
        </w:r>
      </w:ins>
    </w:p>
    <w:p w:rsidR="00271329" w:rsidRPr="00271329" w:rsidRDefault="00271329" w:rsidP="0027132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содействует повышению дисциплинированности и академической успешности каждого обучающегося, в том числе путём осуществления контроля посещаемости и успеваемости;</w:t>
      </w:r>
    </w:p>
    <w:p w:rsidR="00271329" w:rsidRPr="00271329" w:rsidRDefault="00271329" w:rsidP="0027132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lastRenderedPageBreak/>
        <w:t>обеспечивает соблюдение обучающимися класса расписания учебных занятий, организационных требований в период начала и окончания учебного периода, выявляет факты перегрузки обучающихся, содействует организации деятельности класса на каникулах;</w:t>
      </w:r>
    </w:p>
    <w:p w:rsidR="00271329" w:rsidRPr="00271329" w:rsidRDefault="00271329" w:rsidP="0027132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 xml:space="preserve">обеспечивает </w:t>
      </w:r>
      <w:proofErr w:type="spellStart"/>
      <w:r w:rsidRPr="00271329">
        <w:rPr>
          <w:rFonts w:ascii="Times New Roman" w:eastAsia="Times New Roman" w:hAnsi="Times New Roman" w:cs="Times New Roman"/>
          <w:color w:val="1E2120"/>
          <w:sz w:val="27"/>
          <w:szCs w:val="27"/>
          <w:lang w:eastAsia="ru-RU"/>
        </w:rPr>
        <w:t>включённость</w:t>
      </w:r>
      <w:proofErr w:type="spellEnd"/>
      <w:r w:rsidRPr="00271329">
        <w:rPr>
          <w:rFonts w:ascii="Times New Roman" w:eastAsia="Times New Roman" w:hAnsi="Times New Roman" w:cs="Times New Roman"/>
          <w:color w:val="1E2120"/>
          <w:sz w:val="27"/>
          <w:szCs w:val="27"/>
          <w:lang w:eastAsia="ru-RU"/>
        </w:rPr>
        <w:t xml:space="preserve"> всех обучающихся в воспитательные мероприятия по приоритетным направлениям деятельности по воспитанию и социализации;</w:t>
      </w:r>
    </w:p>
    <w:p w:rsidR="00271329" w:rsidRPr="00271329" w:rsidRDefault="00271329" w:rsidP="0027132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обеспечивает формирование экологической грамотности обучающихся, навыков здорового и безопасного для человека и окружающей его среды образа жизни;</w:t>
      </w:r>
    </w:p>
    <w:p w:rsidR="00271329" w:rsidRPr="00271329" w:rsidRDefault="00271329" w:rsidP="0027132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содействует успешной социализации обучающихся путём организации мероприятий и видов деятельности, обеспечивающих формирование у них опыта социально и личностно значимой деятельности, в том числе с использованием возможностей волонтёрского движения, детских общественных движений, творческих и научных сообществ;</w:t>
      </w:r>
    </w:p>
    <w:p w:rsidR="00271329" w:rsidRPr="00271329" w:rsidRDefault="00271329" w:rsidP="0027132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оказывает индивидуальную поддержку каждому обучающемуся класса на основе изучения его психофизиологических особенностей, социально-бытовых условий жизни и семейного воспитания, социокультурной ситуации развития ребёнка в семье;</w:t>
      </w:r>
    </w:p>
    <w:p w:rsidR="00271329" w:rsidRPr="00271329" w:rsidRDefault="00271329" w:rsidP="0027132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выявляет и осуществляет поддержку обучающихся, оказавшихся в сложной жизненной ситуации, оказывает помощь в выработке моделей поведения в различных трудных жизненных ситуациях, в том числе проблемных, стрессовых и конфликтных;</w:t>
      </w:r>
    </w:p>
    <w:p w:rsidR="00271329" w:rsidRPr="00271329" w:rsidRDefault="00271329" w:rsidP="0027132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выявляет и осуществляет педагогическую поддержку обучающимся, нуждающихся в психологической помощи;</w:t>
      </w:r>
    </w:p>
    <w:p w:rsidR="00271329" w:rsidRPr="00271329" w:rsidRDefault="00271329" w:rsidP="0027132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 xml:space="preserve">проводит профилактику наркотической и алкогольной зависимости, </w:t>
      </w:r>
      <w:proofErr w:type="spellStart"/>
      <w:r w:rsidRPr="00271329">
        <w:rPr>
          <w:rFonts w:ascii="Times New Roman" w:eastAsia="Times New Roman" w:hAnsi="Times New Roman" w:cs="Times New Roman"/>
          <w:color w:val="1E2120"/>
          <w:sz w:val="27"/>
          <w:szCs w:val="27"/>
          <w:lang w:eastAsia="ru-RU"/>
        </w:rPr>
        <w:t>табакокурения</w:t>
      </w:r>
      <w:proofErr w:type="spellEnd"/>
      <w:r w:rsidRPr="00271329">
        <w:rPr>
          <w:rFonts w:ascii="Times New Roman" w:eastAsia="Times New Roman" w:hAnsi="Times New Roman" w:cs="Times New Roman"/>
          <w:color w:val="1E2120"/>
          <w:sz w:val="27"/>
          <w:szCs w:val="27"/>
          <w:lang w:eastAsia="ru-RU"/>
        </w:rPr>
        <w:t>, употребления вредных для здоровья веществ;</w:t>
      </w:r>
    </w:p>
    <w:p w:rsidR="00271329" w:rsidRPr="00271329" w:rsidRDefault="00271329" w:rsidP="0027132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формирует навыки информационной безопасности;</w:t>
      </w:r>
    </w:p>
    <w:p w:rsidR="00271329" w:rsidRPr="00271329" w:rsidRDefault="00271329" w:rsidP="0027132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организует изучение школьниками правил охраны труда, дорожного движения, поведения в школе и быту, на каникулах, во время экскурсий, на воде, в лесу и т.д., проводит инструктажи с обучающимися;</w:t>
      </w:r>
    </w:p>
    <w:p w:rsidR="00271329" w:rsidRPr="00271329" w:rsidRDefault="00271329" w:rsidP="0027132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содействует формированию у детей с устойчиво низкими образовательными результатами мотивации к обучению, развитию у них познавательных интересов;</w:t>
      </w:r>
    </w:p>
    <w:p w:rsidR="00271329" w:rsidRPr="00271329" w:rsidRDefault="00271329" w:rsidP="0027132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способствует созданию оптимальных условий организации промежуточной и итоговой аттестации обучающихся класса по предметам;</w:t>
      </w:r>
    </w:p>
    <w:p w:rsidR="00271329" w:rsidRPr="00271329" w:rsidRDefault="00271329" w:rsidP="0027132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оказывает поддержку талантливым обучающимся, в том числе содействие развитию их способностей;</w:t>
      </w:r>
    </w:p>
    <w:p w:rsidR="00271329" w:rsidRPr="00271329" w:rsidRDefault="00271329" w:rsidP="0027132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обеспечивает защиту прав и соблюдения законных интересов обучающихся, в том числе гарантий доступности ресурсов системы образования.</w:t>
      </w:r>
    </w:p>
    <w:p w:rsidR="00271329" w:rsidRPr="00271329" w:rsidRDefault="00271329" w:rsidP="0027132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3.2. </w:t>
      </w:r>
      <w:ins w:id="8" w:author="Unknown">
        <w:r w:rsidRPr="00271329">
          <w:rPr>
            <w:rFonts w:ascii="Times New Roman" w:eastAsia="Times New Roman" w:hAnsi="Times New Roman" w:cs="Times New Roman"/>
            <w:color w:val="1E2120"/>
            <w:sz w:val="27"/>
            <w:szCs w:val="27"/>
            <w:u w:val="single"/>
            <w:bdr w:val="none" w:sz="0" w:space="0" w:color="auto" w:frame="1"/>
            <w:lang w:eastAsia="ru-RU"/>
          </w:rPr>
          <w:t>В рамках деятельности по воспитанию и социализации обучающихся, осуществляемой с классом как социальной группой:</w:t>
        </w:r>
      </w:ins>
    </w:p>
    <w:p w:rsidR="00271329" w:rsidRPr="00271329" w:rsidRDefault="00271329" w:rsidP="0027132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изучает и анализирует характеристики класса как малой социальной группы;</w:t>
      </w:r>
    </w:p>
    <w:p w:rsidR="00271329" w:rsidRPr="00271329" w:rsidRDefault="00271329" w:rsidP="0027132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 xml:space="preserve">осуществляет регулирование и </w:t>
      </w:r>
      <w:proofErr w:type="spellStart"/>
      <w:r w:rsidRPr="00271329">
        <w:rPr>
          <w:rFonts w:ascii="Times New Roman" w:eastAsia="Times New Roman" w:hAnsi="Times New Roman" w:cs="Times New Roman"/>
          <w:color w:val="1E2120"/>
          <w:sz w:val="27"/>
          <w:szCs w:val="27"/>
          <w:lang w:eastAsia="ru-RU"/>
        </w:rPr>
        <w:t>гуманизацию</w:t>
      </w:r>
      <w:proofErr w:type="spellEnd"/>
      <w:r w:rsidRPr="00271329">
        <w:rPr>
          <w:rFonts w:ascii="Times New Roman" w:eastAsia="Times New Roman" w:hAnsi="Times New Roman" w:cs="Times New Roman"/>
          <w:color w:val="1E2120"/>
          <w:sz w:val="27"/>
          <w:szCs w:val="27"/>
          <w:lang w:eastAsia="ru-RU"/>
        </w:rPr>
        <w:t xml:space="preserve"> межличностных отношений в классе, формирование благоприятного психологического климата, толерантности и навыков общения в полиэтнической и поликультурной среде;</w:t>
      </w:r>
    </w:p>
    <w:p w:rsidR="00271329" w:rsidRPr="00271329" w:rsidRDefault="00271329" w:rsidP="0027132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lastRenderedPageBreak/>
        <w:t>формирует ценностно-ориентационное единство в классе по отношению к национальным, общечеловеческим, семейным ценностям, здоровому образу жизни, активной гражданской позиции, патриотизму, чувству ответственности за будущее страны; признанию ценности достижений и самореализации в учебной, спортивной, исследовательской, творческой и иной деятельности;</w:t>
      </w:r>
    </w:p>
    <w:p w:rsidR="00271329" w:rsidRPr="00271329" w:rsidRDefault="00271329" w:rsidP="0027132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включению обучающихся в процессы преобразования внешней социальной среды, формированию у них лидерских качеств, опыта социальной деятельности, реализации социальных проектов и программ, в том числе в качестве волонтеров;</w:t>
      </w:r>
    </w:p>
    <w:p w:rsidR="00271329" w:rsidRPr="00271329" w:rsidRDefault="00271329" w:rsidP="0027132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ведет активную пропаганду здорового образа жизни, участвует вместе с классом в физкультурно-массовых, спортивных и других мероприятиях, способствующих укреплению здоровья обучающихся в классе;</w:t>
      </w:r>
    </w:p>
    <w:p w:rsidR="00271329" w:rsidRPr="00271329" w:rsidRDefault="00271329" w:rsidP="0027132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посещает совместно с классом общешкольные мероприятия, обеспечивает соблюдение детьми дисциплины, правил охраны труда и пожарной безопасности;</w:t>
      </w:r>
    </w:p>
    <w:p w:rsidR="00271329" w:rsidRPr="00271329" w:rsidRDefault="00271329" w:rsidP="0027132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 xml:space="preserve">осуществляет организацию и оказывает поддержку всех форм и видов конструктивного взаимодействия обучающихся, в том числе их </w:t>
      </w:r>
      <w:proofErr w:type="spellStart"/>
      <w:r w:rsidRPr="00271329">
        <w:rPr>
          <w:rFonts w:ascii="Times New Roman" w:eastAsia="Times New Roman" w:hAnsi="Times New Roman" w:cs="Times New Roman"/>
          <w:color w:val="1E2120"/>
          <w:sz w:val="27"/>
          <w:szCs w:val="27"/>
          <w:lang w:eastAsia="ru-RU"/>
        </w:rPr>
        <w:t>включённости</w:t>
      </w:r>
      <w:proofErr w:type="spellEnd"/>
      <w:r w:rsidRPr="00271329">
        <w:rPr>
          <w:rFonts w:ascii="Times New Roman" w:eastAsia="Times New Roman" w:hAnsi="Times New Roman" w:cs="Times New Roman"/>
          <w:color w:val="1E2120"/>
          <w:sz w:val="27"/>
          <w:szCs w:val="27"/>
          <w:lang w:eastAsia="ru-RU"/>
        </w:rPr>
        <w:t xml:space="preserve"> в волонтерскую деятельность и в реализацию социальных и образовательных проектов;</w:t>
      </w:r>
    </w:p>
    <w:p w:rsidR="00271329" w:rsidRPr="00271329" w:rsidRDefault="00271329" w:rsidP="0027132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в соответствии с возрастными интересами обучающихся организует их коллективно- творческую деятельность (стенгазеты, плакаты, оформление к праздникам), создает благоприятные условия, позволяющие детям проявлять гражданскую и нравственную позицию, реализовывать свои интересы и потребности, интересно и с пользой для их развития проводить свободное время;</w:t>
      </w:r>
    </w:p>
    <w:p w:rsidR="00271329" w:rsidRPr="00271329" w:rsidRDefault="00271329" w:rsidP="0027132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сопровождает и обеспечивает безопасность обучающихся во время выездных мероприятий внеурочного цикла деятельности общеобразовательной организации;</w:t>
      </w:r>
    </w:p>
    <w:p w:rsidR="00271329" w:rsidRPr="00271329" w:rsidRDefault="00271329" w:rsidP="0027132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выявляет и своевременно корректирует деструктивные отношения, создающие угрозы физическому и психическому здоровью обучающихся;</w:t>
      </w:r>
    </w:p>
    <w:p w:rsidR="00271329" w:rsidRPr="00271329" w:rsidRDefault="00271329" w:rsidP="0027132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 xml:space="preserve">проводит профилактику </w:t>
      </w:r>
      <w:proofErr w:type="spellStart"/>
      <w:r w:rsidRPr="00271329">
        <w:rPr>
          <w:rFonts w:ascii="Times New Roman" w:eastAsia="Times New Roman" w:hAnsi="Times New Roman" w:cs="Times New Roman"/>
          <w:color w:val="1E2120"/>
          <w:sz w:val="27"/>
          <w:szCs w:val="27"/>
          <w:lang w:eastAsia="ru-RU"/>
        </w:rPr>
        <w:t>девиантного</w:t>
      </w:r>
      <w:proofErr w:type="spellEnd"/>
      <w:r w:rsidRPr="00271329">
        <w:rPr>
          <w:rFonts w:ascii="Times New Roman" w:eastAsia="Times New Roman" w:hAnsi="Times New Roman" w:cs="Times New Roman"/>
          <w:color w:val="1E2120"/>
          <w:sz w:val="27"/>
          <w:szCs w:val="27"/>
          <w:lang w:eastAsia="ru-RU"/>
        </w:rPr>
        <w:t xml:space="preserve"> и асоциального поведения обучающихся, в том числе всех форм проявления жестокости, насилия, травли в детском коллективе.</w:t>
      </w:r>
    </w:p>
    <w:p w:rsidR="00271329" w:rsidRPr="00271329" w:rsidRDefault="00271329" w:rsidP="0027132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3.3. </w:t>
      </w:r>
      <w:ins w:id="9" w:author="Unknown">
        <w:r w:rsidRPr="00271329">
          <w:rPr>
            <w:rFonts w:ascii="Times New Roman" w:eastAsia="Times New Roman" w:hAnsi="Times New Roman" w:cs="Times New Roman"/>
            <w:color w:val="1E2120"/>
            <w:sz w:val="27"/>
            <w:szCs w:val="27"/>
            <w:u w:val="single"/>
            <w:bdr w:val="none" w:sz="0" w:space="0" w:color="auto" w:frame="1"/>
            <w:lang w:eastAsia="ru-RU"/>
          </w:rPr>
          <w:t>В рамках воспитательной деятельности во взаимодействии с родителями (законными представителями) несовершеннолетних обучающихся:</w:t>
        </w:r>
      </w:ins>
    </w:p>
    <w:p w:rsidR="00271329" w:rsidRPr="00271329" w:rsidRDefault="00271329" w:rsidP="0027132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контролирует успеваемость каждого обучающегося;</w:t>
      </w:r>
    </w:p>
    <w:p w:rsidR="00271329" w:rsidRPr="00271329" w:rsidRDefault="00271329" w:rsidP="0027132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 xml:space="preserve">привлекает родителей (законных представителей) к сотрудничеству </w:t>
      </w:r>
      <w:proofErr w:type="gramStart"/>
      <w:r w:rsidRPr="00271329">
        <w:rPr>
          <w:rFonts w:ascii="Times New Roman" w:eastAsia="Times New Roman" w:hAnsi="Times New Roman" w:cs="Times New Roman"/>
          <w:color w:val="1E2120"/>
          <w:sz w:val="27"/>
          <w:szCs w:val="27"/>
          <w:lang w:eastAsia="ru-RU"/>
        </w:rPr>
        <w:t>в интересах</w:t>
      </w:r>
      <w:proofErr w:type="gramEnd"/>
      <w:r w:rsidRPr="00271329">
        <w:rPr>
          <w:rFonts w:ascii="Times New Roman" w:eastAsia="Times New Roman" w:hAnsi="Times New Roman" w:cs="Times New Roman"/>
          <w:color w:val="1E2120"/>
          <w:sz w:val="27"/>
          <w:szCs w:val="27"/>
          <w:lang w:eastAsia="ru-RU"/>
        </w:rPr>
        <w:t xml:space="preserve"> обучающихся в целях формирования единых подходов к воспитанию и создания наиболее благоприятных условий для развития личности каждого ребёнка;</w:t>
      </w:r>
    </w:p>
    <w:p w:rsidR="00271329" w:rsidRPr="00271329" w:rsidRDefault="00271329" w:rsidP="0027132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регулярно информирует родителей (законных представителей) об особенностях осуществления образовательной деятельности в течение учебного года, основных содержательных и организационных изменениях, о внеурочных мероприятиях и событиях жизни класса;</w:t>
      </w:r>
    </w:p>
    <w:p w:rsidR="00271329" w:rsidRPr="00271329" w:rsidRDefault="00271329" w:rsidP="0027132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осуществляет координацию взаимосвязей между родителями (законными представителями) несовершеннолетних обучающихся и другими участниками образовательных отношений;</w:t>
      </w:r>
    </w:p>
    <w:p w:rsidR="00271329" w:rsidRPr="00271329" w:rsidRDefault="00271329" w:rsidP="0027132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lastRenderedPageBreak/>
        <w:t>содействует повышению педагогической компетентности родителей (законных представителей) путём организации целевых мероприятий, оказания консультативной помощи по вопросам обучения и воспитания, личностного развития детей;</w:t>
      </w:r>
    </w:p>
    <w:p w:rsidR="00271329" w:rsidRPr="00271329" w:rsidRDefault="00271329" w:rsidP="0027132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проводит родительские собрания в классе, участвует в мероприятиях для родителей (законных представителей), проводит их индивидуальное консультирование.</w:t>
      </w:r>
    </w:p>
    <w:p w:rsidR="00271329" w:rsidRPr="00271329" w:rsidRDefault="00271329" w:rsidP="0027132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3.4. </w:t>
      </w:r>
      <w:ins w:id="10" w:author="Unknown">
        <w:r w:rsidRPr="00271329">
          <w:rPr>
            <w:rFonts w:ascii="Times New Roman" w:eastAsia="Times New Roman" w:hAnsi="Times New Roman" w:cs="Times New Roman"/>
            <w:color w:val="1E2120"/>
            <w:sz w:val="27"/>
            <w:szCs w:val="27"/>
            <w:u w:val="single"/>
            <w:bdr w:val="none" w:sz="0" w:space="0" w:color="auto" w:frame="1"/>
            <w:lang w:eastAsia="ru-RU"/>
          </w:rPr>
          <w:t>В рамках участия в осуществлении воспитательной деятельности во взаимодействии с социальными партнерами:</w:t>
        </w:r>
      </w:ins>
    </w:p>
    <w:p w:rsidR="00271329" w:rsidRPr="00271329" w:rsidRDefault="00271329" w:rsidP="00271329">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участвует в организации работы, способствующей профессиональному самоопределению обучающихся;</w:t>
      </w:r>
    </w:p>
    <w:p w:rsidR="00271329" w:rsidRPr="00271329" w:rsidRDefault="00271329" w:rsidP="00271329">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участвует в организации мероприятий по различным направлениям воспитания и социализации обучающихся в рамках социально-педагогического партнёрства с привлечением организаций культуры, спорта, дополнительного образования детей, научных и образовательных организаций;</w:t>
      </w:r>
    </w:p>
    <w:p w:rsidR="00271329" w:rsidRPr="00271329" w:rsidRDefault="00271329" w:rsidP="00271329">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участвует в организации комплексной поддержки детей из групп риска, находящихся в трудной жизненной ситуации, с привлечением работников социальных служб, правоохранительных органов, организаций сферы здравоохранения, дополнительного образования детей, культуры, спорта, профессионального образования, бизнеса.</w:t>
      </w:r>
    </w:p>
    <w:p w:rsidR="00271329" w:rsidRPr="00271329" w:rsidRDefault="00271329" w:rsidP="0027132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3.5. </w:t>
      </w:r>
      <w:ins w:id="11" w:author="Unknown">
        <w:r w:rsidRPr="00271329">
          <w:rPr>
            <w:rFonts w:ascii="Times New Roman" w:eastAsia="Times New Roman" w:hAnsi="Times New Roman" w:cs="Times New Roman"/>
            <w:color w:val="1E2120"/>
            <w:sz w:val="27"/>
            <w:szCs w:val="27"/>
            <w:u w:val="single"/>
            <w:bdr w:val="none" w:sz="0" w:space="0" w:color="auto" w:frame="1"/>
            <w:lang w:eastAsia="ru-RU"/>
          </w:rPr>
          <w:t>В рамках ведения и составление классным руководителем документации:</w:t>
        </w:r>
      </w:ins>
    </w:p>
    <w:p w:rsidR="00271329" w:rsidRPr="00271329" w:rsidRDefault="00271329" w:rsidP="00271329">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ведет классный журнал (в бумажной форме) в части внесения в него и актуализации списка обучающихся;</w:t>
      </w:r>
    </w:p>
    <w:p w:rsidR="00271329" w:rsidRPr="00271329" w:rsidRDefault="00271329" w:rsidP="00271329">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заполняет электронный журнал (при ведении электронного журнала - без его дублирования в бумажной форме);</w:t>
      </w:r>
    </w:p>
    <w:p w:rsidR="00271329" w:rsidRPr="00271329" w:rsidRDefault="00271329" w:rsidP="00271329">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 xml:space="preserve">составляет план работы в рамках деятельности, связанной с классным руководством, требования </w:t>
      </w:r>
      <w:proofErr w:type="gramStart"/>
      <w:r w:rsidRPr="00271329">
        <w:rPr>
          <w:rFonts w:ascii="Times New Roman" w:eastAsia="Times New Roman" w:hAnsi="Times New Roman" w:cs="Times New Roman"/>
          <w:color w:val="1E2120"/>
          <w:sz w:val="27"/>
          <w:szCs w:val="27"/>
          <w:lang w:eastAsia="ru-RU"/>
        </w:rPr>
        <w:t>к оформлению</w:t>
      </w:r>
      <w:proofErr w:type="gramEnd"/>
      <w:r w:rsidRPr="00271329">
        <w:rPr>
          <w:rFonts w:ascii="Times New Roman" w:eastAsia="Times New Roman" w:hAnsi="Times New Roman" w:cs="Times New Roman"/>
          <w:color w:val="1E2120"/>
          <w:sz w:val="27"/>
          <w:szCs w:val="27"/>
          <w:lang w:eastAsia="ru-RU"/>
        </w:rPr>
        <w:t xml:space="preserve"> которого установлены локальным нормативным актом общеобразовательной организации по согласованию с выборным органом первичной профсоюзной организации. План работы согласовывается заместителем директора по воспитательной работе и утверждается директором общеобразовательной организации не позднее пяти дней с начала планируемого периода;</w:t>
      </w:r>
    </w:p>
    <w:p w:rsidR="00271329" w:rsidRPr="00271329" w:rsidRDefault="00271329" w:rsidP="00271329">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заполняет журнал инструктажа обучающихся по технике безопасности;</w:t>
      </w:r>
    </w:p>
    <w:p w:rsidR="00271329" w:rsidRPr="00271329" w:rsidRDefault="00271329" w:rsidP="00271329">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контролирует заполнение учащимися дневников и проставление в них оценок по предметам.</w:t>
      </w:r>
    </w:p>
    <w:p w:rsidR="00271329" w:rsidRPr="00271329" w:rsidRDefault="00271329" w:rsidP="0027132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3.6. </w:t>
      </w:r>
      <w:ins w:id="12" w:author="Unknown">
        <w:r w:rsidRPr="00271329">
          <w:rPr>
            <w:rFonts w:ascii="Times New Roman" w:eastAsia="Times New Roman" w:hAnsi="Times New Roman" w:cs="Times New Roman"/>
            <w:color w:val="1E2120"/>
            <w:sz w:val="27"/>
            <w:szCs w:val="27"/>
            <w:u w:val="single"/>
            <w:bdr w:val="none" w:sz="0" w:space="0" w:color="auto" w:frame="1"/>
            <w:lang w:eastAsia="ru-RU"/>
          </w:rPr>
          <w:t>В рамках вариативной части деятельности классного руководителя (формируется в зависимости от контекстных условий общеобразовательной организации):</w:t>
        </w:r>
      </w:ins>
    </w:p>
    <w:p w:rsidR="00271329" w:rsidRPr="00271329" w:rsidRDefault="00271329" w:rsidP="00271329">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организует мероприятия с целью знакомства и изучения обучающимися традиций и национальной культуры, сохранения родного языка; с целью развития национальной культуры;</w:t>
      </w:r>
    </w:p>
    <w:p w:rsidR="00271329" w:rsidRPr="00271329" w:rsidRDefault="00271329" w:rsidP="00271329">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выявляет причины низкой успеваемости обучающихся и организует их устранение;</w:t>
      </w:r>
    </w:p>
    <w:p w:rsidR="00271329" w:rsidRPr="00271329" w:rsidRDefault="00271329" w:rsidP="00271329">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содействует получению дополнительного образования обучающимися через систему кружков, студий и секций, объединений, организуемых в образовательной организации;</w:t>
      </w:r>
    </w:p>
    <w:p w:rsidR="00271329" w:rsidRPr="00271329" w:rsidRDefault="00271329" w:rsidP="00271329">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lastRenderedPageBreak/>
        <w:t>обеспечивает регулирование и контроль организации индивидуального обучения с обучающимися, которым такая форма предоставлена на основании приказа по общеобразовательной организации;</w:t>
      </w:r>
    </w:p>
    <w:p w:rsidR="00271329" w:rsidRPr="00271329" w:rsidRDefault="00271329" w:rsidP="00271329">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обеспечивает соблюдение обучающимися класса требований к безопасным условиям общественного труда в рамках внеурочной деятельности класса на территории школы и в классном кабинете;</w:t>
      </w:r>
    </w:p>
    <w:p w:rsidR="00271329" w:rsidRPr="00271329" w:rsidRDefault="00271329" w:rsidP="00271329">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организует участие учащихся класса в традиционных мероприятиях образовательной организации, проводимых с целью развития национальной культуры.</w:t>
      </w:r>
    </w:p>
    <w:p w:rsidR="00271329" w:rsidRPr="00271329" w:rsidRDefault="00271329" w:rsidP="0027132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3.7. </w:t>
      </w:r>
      <w:ins w:id="13" w:author="Unknown">
        <w:r w:rsidRPr="00271329">
          <w:rPr>
            <w:rFonts w:ascii="Times New Roman" w:eastAsia="Times New Roman" w:hAnsi="Times New Roman" w:cs="Times New Roman"/>
            <w:color w:val="1E2120"/>
            <w:sz w:val="27"/>
            <w:szCs w:val="27"/>
            <w:u w:val="single"/>
            <w:bdr w:val="none" w:sz="0" w:space="0" w:color="auto" w:frame="1"/>
            <w:lang w:eastAsia="ru-RU"/>
          </w:rPr>
          <w:t>Классному руководителю запрещается:</w:t>
        </w:r>
      </w:ins>
    </w:p>
    <w:p w:rsidR="00271329" w:rsidRPr="00271329" w:rsidRDefault="00271329" w:rsidP="00271329">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изменять по своему усмотрению расписание занятий детей класса;</w:t>
      </w:r>
    </w:p>
    <w:p w:rsidR="00271329" w:rsidRPr="00271329" w:rsidRDefault="00271329" w:rsidP="00271329">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отменять или сокращать занятия, отпускать детей класса домой в то время, когда занятия по расписанию у них не окончены;</w:t>
      </w:r>
    </w:p>
    <w:p w:rsidR="00271329" w:rsidRPr="00271329" w:rsidRDefault="00271329" w:rsidP="00271329">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задействовать детей класса во время уроков для выполнения поручений;</w:t>
      </w:r>
    </w:p>
    <w:p w:rsidR="00271329" w:rsidRPr="00271329" w:rsidRDefault="00271329" w:rsidP="00271329">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использовать в воспитательной деятельности неисправное оборудование или техническое оборудование с явными признаками повреждения;</w:t>
      </w:r>
    </w:p>
    <w:p w:rsidR="00271329" w:rsidRPr="00271329" w:rsidRDefault="00271329" w:rsidP="00271329">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курить в помещении и на территории общеобразовательной организации.</w:t>
      </w:r>
    </w:p>
    <w:p w:rsidR="00271329" w:rsidRPr="00271329" w:rsidRDefault="00271329" w:rsidP="00271329">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3.8. Организует дежурство класса по школе согласно графику, разработанному заместителем директора по воспитательной работе и утвержденному директором общеобразовательной организации.</w:t>
      </w:r>
      <w:r w:rsidRPr="00271329">
        <w:rPr>
          <w:rFonts w:ascii="Times New Roman" w:eastAsia="Times New Roman" w:hAnsi="Times New Roman" w:cs="Times New Roman"/>
          <w:color w:val="1E2120"/>
          <w:sz w:val="27"/>
          <w:szCs w:val="27"/>
          <w:lang w:eastAsia="ru-RU"/>
        </w:rPr>
        <w:br/>
        <w:t>3.9. Участвует в работе педагогического совета общеобразовательной организации, в работе методического объединения классных руководителей, педагогических консилиумов, взаимодействует с педагогами по вопросам совместной разработки единых педагогических требований и определения индивидуальных подходов к обучающимся класса.</w:t>
      </w:r>
      <w:r w:rsidRPr="00271329">
        <w:rPr>
          <w:rFonts w:ascii="Times New Roman" w:eastAsia="Times New Roman" w:hAnsi="Times New Roman" w:cs="Times New Roman"/>
          <w:color w:val="1E2120"/>
          <w:sz w:val="27"/>
          <w:szCs w:val="27"/>
          <w:lang w:eastAsia="ru-RU"/>
        </w:rPr>
        <w:br/>
        <w:t>3.10. Участвует в реализации системы методической деятельности через работу по общешкольной методической теме, теме методического объединения классных руководителей и индивидуальной траектории повышения методического мастерства.</w:t>
      </w:r>
      <w:r w:rsidRPr="00271329">
        <w:rPr>
          <w:rFonts w:ascii="Times New Roman" w:eastAsia="Times New Roman" w:hAnsi="Times New Roman" w:cs="Times New Roman"/>
          <w:color w:val="1E2120"/>
          <w:sz w:val="27"/>
          <w:szCs w:val="27"/>
          <w:lang w:eastAsia="ru-RU"/>
        </w:rPr>
        <w:br/>
        <w:t>3.11. Осуществляет заботу о здоровье и безопасности обучающихся, оперативно извещает директора о каждом несчастном случае, извещает родителей (законных представителей), оперативно принимает меры по оказанию первой помощи при несчастном случае.</w:t>
      </w:r>
      <w:r w:rsidRPr="00271329">
        <w:rPr>
          <w:rFonts w:ascii="Times New Roman" w:eastAsia="Times New Roman" w:hAnsi="Times New Roman" w:cs="Times New Roman"/>
          <w:color w:val="1E2120"/>
          <w:sz w:val="27"/>
          <w:szCs w:val="27"/>
          <w:lang w:eastAsia="ru-RU"/>
        </w:rPr>
        <w:br/>
        <w:t>3.12. Соблюдает требования к сохранности помещений. Организует соблюдение обучающимися сохранности помещения класса и оборудования.</w:t>
      </w:r>
      <w:r w:rsidRPr="00271329">
        <w:rPr>
          <w:rFonts w:ascii="Times New Roman" w:eastAsia="Times New Roman" w:hAnsi="Times New Roman" w:cs="Times New Roman"/>
          <w:color w:val="1E2120"/>
          <w:sz w:val="27"/>
          <w:szCs w:val="27"/>
          <w:lang w:eastAsia="ru-RU"/>
        </w:rPr>
        <w:br/>
        <w:t>3.13. Принимает участие в смотре-конкурсе кабинетов классов, готовит классный кабинет к приемке на начало нового учебного года.</w:t>
      </w:r>
      <w:r w:rsidRPr="00271329">
        <w:rPr>
          <w:rFonts w:ascii="Times New Roman" w:eastAsia="Times New Roman" w:hAnsi="Times New Roman" w:cs="Times New Roman"/>
          <w:color w:val="1E2120"/>
          <w:sz w:val="27"/>
          <w:szCs w:val="27"/>
          <w:lang w:eastAsia="ru-RU"/>
        </w:rPr>
        <w:br/>
        <w:t>3.14. При использовании ЭСО, оргтехники или сети Интернет при проведении внеклассных мероприятий строго соблюдает требования, заложенные в инструкциях по использованию соответствующей техники и сети Интернет.</w:t>
      </w:r>
      <w:r w:rsidRPr="00271329">
        <w:rPr>
          <w:rFonts w:ascii="Times New Roman" w:eastAsia="Times New Roman" w:hAnsi="Times New Roman" w:cs="Times New Roman"/>
          <w:color w:val="1E2120"/>
          <w:sz w:val="27"/>
          <w:szCs w:val="27"/>
          <w:lang w:eastAsia="ru-RU"/>
        </w:rPr>
        <w:br/>
        <w:t>3.15. Систематически повышает свою профессиональную квалификацию, участвует в деятельности методического объединения классных руководителей.</w:t>
      </w:r>
      <w:r w:rsidRPr="00271329">
        <w:rPr>
          <w:rFonts w:ascii="Times New Roman" w:eastAsia="Times New Roman" w:hAnsi="Times New Roman" w:cs="Times New Roman"/>
          <w:color w:val="1E2120"/>
          <w:sz w:val="27"/>
          <w:szCs w:val="27"/>
          <w:lang w:eastAsia="ru-RU"/>
        </w:rPr>
        <w:br/>
        <w:t xml:space="preserve">3.16. Строго соблюдает этические нормы поведения в школе, в быту, в общественных </w:t>
      </w:r>
      <w:r w:rsidRPr="00271329">
        <w:rPr>
          <w:rFonts w:ascii="Times New Roman" w:eastAsia="Times New Roman" w:hAnsi="Times New Roman" w:cs="Times New Roman"/>
          <w:color w:val="1E2120"/>
          <w:sz w:val="27"/>
          <w:szCs w:val="27"/>
          <w:lang w:eastAsia="ru-RU"/>
        </w:rPr>
        <w:lastRenderedPageBreak/>
        <w:t>местах, соответствующие общественному положению педагога.</w:t>
      </w:r>
      <w:r w:rsidRPr="00271329">
        <w:rPr>
          <w:rFonts w:ascii="Times New Roman" w:eastAsia="Times New Roman" w:hAnsi="Times New Roman" w:cs="Times New Roman"/>
          <w:color w:val="1E2120"/>
          <w:sz w:val="27"/>
          <w:szCs w:val="27"/>
          <w:lang w:eastAsia="ru-RU"/>
        </w:rPr>
        <w:br/>
        <w:t>3.17. Соблюдает финансовую дисциплину в общеобразовательной организации.</w:t>
      </w:r>
    </w:p>
    <w:p w:rsidR="00271329" w:rsidRPr="00271329" w:rsidRDefault="00271329" w:rsidP="00271329">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71329">
        <w:rPr>
          <w:rFonts w:ascii="Times New Roman" w:eastAsia="Times New Roman" w:hAnsi="Times New Roman" w:cs="Times New Roman"/>
          <w:b/>
          <w:bCs/>
          <w:color w:val="1E2120"/>
          <w:sz w:val="30"/>
          <w:szCs w:val="30"/>
          <w:lang w:eastAsia="ru-RU"/>
        </w:rPr>
        <w:t>4. Права классного руководителя</w:t>
      </w:r>
    </w:p>
    <w:p w:rsidR="00271329" w:rsidRPr="00271329" w:rsidRDefault="00271329" w:rsidP="0027132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71329">
        <w:rPr>
          <w:rFonts w:ascii="inherit" w:eastAsia="Times New Roman" w:hAnsi="inherit" w:cs="Times New Roman"/>
          <w:i/>
          <w:iCs/>
          <w:color w:val="1E2120"/>
          <w:sz w:val="27"/>
          <w:szCs w:val="27"/>
          <w:bdr w:val="none" w:sz="0" w:space="0" w:color="auto" w:frame="1"/>
          <w:lang w:eastAsia="ru-RU"/>
        </w:rPr>
        <w:t>Классный руководитель имеет право:</w:t>
      </w:r>
      <w:r w:rsidRPr="00271329">
        <w:rPr>
          <w:rFonts w:ascii="Times New Roman" w:eastAsia="Times New Roman" w:hAnsi="Times New Roman" w:cs="Times New Roman"/>
          <w:color w:val="1E2120"/>
          <w:sz w:val="27"/>
          <w:szCs w:val="27"/>
          <w:lang w:eastAsia="ru-RU"/>
        </w:rPr>
        <w:br/>
        <w:t>4.1. Самостоятельно определять приоритетные направления, содержание и педагогические технологии для осуществления воспитательной деятельности, выбирать формы и технологии работы с обучающимися и родителями (законными представителями) несовершеннолетних обучающихся, в том числе:</w:t>
      </w:r>
    </w:p>
    <w:p w:rsidR="00271329" w:rsidRPr="00271329" w:rsidRDefault="00271329" w:rsidP="00271329">
      <w:pPr>
        <w:numPr>
          <w:ilvl w:val="0"/>
          <w:numId w:val="1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индивидуальные (беседа, консультация, обмен мнениями, оказание индивидуальной помощи, совместный поиск решения проблемы и др.);</w:t>
      </w:r>
    </w:p>
    <w:p w:rsidR="00271329" w:rsidRPr="00271329" w:rsidRDefault="00271329" w:rsidP="00271329">
      <w:pPr>
        <w:numPr>
          <w:ilvl w:val="0"/>
          <w:numId w:val="1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групповые (творческие группы, сетевые сообщества, органы самоуправления, проекты, ролевые игры, дебаты и др.);</w:t>
      </w:r>
    </w:p>
    <w:p w:rsidR="00271329" w:rsidRPr="00271329" w:rsidRDefault="00271329" w:rsidP="00271329">
      <w:pPr>
        <w:numPr>
          <w:ilvl w:val="0"/>
          <w:numId w:val="14"/>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 xml:space="preserve">коллективные (классные часы, конкурсы, спектакли, концерты, походы, образовательный туризм, слёты, соревнования, </w:t>
      </w:r>
      <w:proofErr w:type="spellStart"/>
      <w:r w:rsidRPr="00271329">
        <w:rPr>
          <w:rFonts w:ascii="Times New Roman" w:eastAsia="Times New Roman" w:hAnsi="Times New Roman" w:cs="Times New Roman"/>
          <w:color w:val="1E2120"/>
          <w:sz w:val="27"/>
          <w:szCs w:val="27"/>
          <w:lang w:eastAsia="ru-RU"/>
        </w:rPr>
        <w:t>квесты</w:t>
      </w:r>
      <w:proofErr w:type="spellEnd"/>
      <w:r w:rsidRPr="00271329">
        <w:rPr>
          <w:rFonts w:ascii="Times New Roman" w:eastAsia="Times New Roman" w:hAnsi="Times New Roman" w:cs="Times New Roman"/>
          <w:color w:val="1E2120"/>
          <w:sz w:val="27"/>
          <w:szCs w:val="27"/>
          <w:lang w:eastAsia="ru-RU"/>
        </w:rPr>
        <w:t xml:space="preserve"> и игры, родительские собрания и др.).</w:t>
      </w:r>
    </w:p>
    <w:p w:rsidR="00271329" w:rsidRPr="00271329" w:rsidRDefault="00271329" w:rsidP="00271329">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4.2. Выбирать и разрабатывать учебно-методические материалы на основе ФГОС общего образования с учетом контекстных условий деятельности.</w:t>
      </w:r>
      <w:r w:rsidRPr="00271329">
        <w:rPr>
          <w:rFonts w:ascii="Times New Roman" w:eastAsia="Times New Roman" w:hAnsi="Times New Roman" w:cs="Times New Roman"/>
          <w:color w:val="1E2120"/>
          <w:sz w:val="27"/>
          <w:szCs w:val="27"/>
          <w:lang w:eastAsia="ru-RU"/>
        </w:rPr>
        <w:br/>
        <w:t>4.3. Вносить на рассмотрение администрации общеобразовательной организации, педагогического совета, органов государственно-общественного управления предложения, касающиеся совершенствования образовательного процесса, условий воспитательной деятельности, как от своего имени, так и от имени обучающихся класса, родителей (законных представителей) несовершеннолетних обучающихся.</w:t>
      </w:r>
      <w:r w:rsidRPr="00271329">
        <w:rPr>
          <w:rFonts w:ascii="Times New Roman" w:eastAsia="Times New Roman" w:hAnsi="Times New Roman" w:cs="Times New Roman"/>
          <w:color w:val="1E2120"/>
          <w:sz w:val="27"/>
          <w:szCs w:val="27"/>
          <w:lang w:eastAsia="ru-RU"/>
        </w:rPr>
        <w:br/>
        <w:t>4.4. Участвовать в разработке проектов локальных нормативных актов общеобразовательной организации в части организации воспитательной деятельности и осуществлении контроля ее качества и эффективности.</w:t>
      </w:r>
      <w:r w:rsidRPr="00271329">
        <w:rPr>
          <w:rFonts w:ascii="Times New Roman" w:eastAsia="Times New Roman" w:hAnsi="Times New Roman" w:cs="Times New Roman"/>
          <w:color w:val="1E2120"/>
          <w:sz w:val="27"/>
          <w:szCs w:val="27"/>
          <w:lang w:eastAsia="ru-RU"/>
        </w:rPr>
        <w:br/>
        <w:t xml:space="preserve">4.5. Участвовать в обсуждении итогов проведения </w:t>
      </w:r>
      <w:proofErr w:type="spellStart"/>
      <w:r w:rsidRPr="00271329">
        <w:rPr>
          <w:rFonts w:ascii="Times New Roman" w:eastAsia="Times New Roman" w:hAnsi="Times New Roman" w:cs="Times New Roman"/>
          <w:color w:val="1E2120"/>
          <w:sz w:val="27"/>
          <w:szCs w:val="27"/>
          <w:lang w:eastAsia="ru-RU"/>
        </w:rPr>
        <w:t>внутришкольного</w:t>
      </w:r>
      <w:proofErr w:type="spellEnd"/>
      <w:r w:rsidRPr="00271329">
        <w:rPr>
          <w:rFonts w:ascii="Times New Roman" w:eastAsia="Times New Roman" w:hAnsi="Times New Roman" w:cs="Times New Roman"/>
          <w:color w:val="1E2120"/>
          <w:sz w:val="27"/>
          <w:szCs w:val="27"/>
          <w:lang w:eastAsia="ru-RU"/>
        </w:rPr>
        <w:t xml:space="preserve"> контроля.</w:t>
      </w:r>
      <w:r w:rsidRPr="00271329">
        <w:rPr>
          <w:rFonts w:ascii="Times New Roman" w:eastAsia="Times New Roman" w:hAnsi="Times New Roman" w:cs="Times New Roman"/>
          <w:color w:val="1E2120"/>
          <w:sz w:val="27"/>
          <w:szCs w:val="27"/>
          <w:lang w:eastAsia="ru-RU"/>
        </w:rPr>
        <w:br/>
        <w:t>4.6. Самостоятельно планировать и организовывать участие учащихся в воспитательных мероприятиях.</w:t>
      </w:r>
      <w:r w:rsidRPr="00271329">
        <w:rPr>
          <w:rFonts w:ascii="Times New Roman" w:eastAsia="Times New Roman" w:hAnsi="Times New Roman" w:cs="Times New Roman"/>
          <w:color w:val="1E2120"/>
          <w:sz w:val="27"/>
          <w:szCs w:val="27"/>
          <w:lang w:eastAsia="ru-RU"/>
        </w:rPr>
        <w:br/>
        <w:t>4.7. Использовать (по согласованию с администрацией школы) инфраструктуру общеобразовательной организации при проведении мероприятий с классом.</w:t>
      </w:r>
      <w:r w:rsidRPr="00271329">
        <w:rPr>
          <w:rFonts w:ascii="Times New Roman" w:eastAsia="Times New Roman" w:hAnsi="Times New Roman" w:cs="Times New Roman"/>
          <w:color w:val="1E2120"/>
          <w:sz w:val="27"/>
          <w:szCs w:val="27"/>
          <w:lang w:eastAsia="ru-RU"/>
        </w:rPr>
        <w:br/>
        <w:t>4.8. Приглашать в общеобразовательную организацию родителей (законных представителей) несовершеннолетних обучающихся по вопросам, связанным с осуществлением классного руководства.</w:t>
      </w:r>
      <w:r w:rsidRPr="00271329">
        <w:rPr>
          <w:rFonts w:ascii="Times New Roman" w:eastAsia="Times New Roman" w:hAnsi="Times New Roman" w:cs="Times New Roman"/>
          <w:color w:val="1E2120"/>
          <w:sz w:val="27"/>
          <w:szCs w:val="27"/>
          <w:lang w:eastAsia="ru-RU"/>
        </w:rPr>
        <w:br/>
        <w:t>4.9. Давать обязательные распоряжения обучающимся своего класса при подготовке и проведении воспитательных мероприятий.</w:t>
      </w:r>
      <w:r w:rsidRPr="00271329">
        <w:rPr>
          <w:rFonts w:ascii="Times New Roman" w:eastAsia="Times New Roman" w:hAnsi="Times New Roman" w:cs="Times New Roman"/>
          <w:color w:val="1E2120"/>
          <w:sz w:val="27"/>
          <w:szCs w:val="27"/>
          <w:lang w:eastAsia="ru-RU"/>
        </w:rPr>
        <w:br/>
        <w:t>4.10. Посещать уроки и занятия, проводимые педагогическими работниками (по согласованию), с целью корректировки их взаимодействия с отдельными обучающимися и с коллективом обучающихся класса.</w:t>
      </w:r>
      <w:r w:rsidRPr="00271329">
        <w:rPr>
          <w:rFonts w:ascii="Times New Roman" w:eastAsia="Times New Roman" w:hAnsi="Times New Roman" w:cs="Times New Roman"/>
          <w:color w:val="1E2120"/>
          <w:sz w:val="27"/>
          <w:szCs w:val="27"/>
          <w:lang w:eastAsia="ru-RU"/>
        </w:rPr>
        <w:br/>
        <w:t xml:space="preserve">4.11. Организовывать воспитательную работу с обучающимися класса через проведение «малых педсоветов», педагогических консилиумов, тематических и других </w:t>
      </w:r>
      <w:r w:rsidRPr="00271329">
        <w:rPr>
          <w:rFonts w:ascii="Times New Roman" w:eastAsia="Times New Roman" w:hAnsi="Times New Roman" w:cs="Times New Roman"/>
          <w:color w:val="1E2120"/>
          <w:sz w:val="27"/>
          <w:szCs w:val="27"/>
          <w:lang w:eastAsia="ru-RU"/>
        </w:rPr>
        <w:lastRenderedPageBreak/>
        <w:t>мероприятий.</w:t>
      </w:r>
      <w:r w:rsidRPr="00271329">
        <w:rPr>
          <w:rFonts w:ascii="Times New Roman" w:eastAsia="Times New Roman" w:hAnsi="Times New Roman" w:cs="Times New Roman"/>
          <w:color w:val="1E2120"/>
          <w:sz w:val="27"/>
          <w:szCs w:val="27"/>
          <w:lang w:eastAsia="ru-RU"/>
        </w:rPr>
        <w:br/>
        <w:t>4.12. Выносить на рассмотрение администрации, совета общеобразовательного учреждения предложения, согласованные с коллективом класса.</w:t>
      </w:r>
      <w:r w:rsidRPr="00271329">
        <w:rPr>
          <w:rFonts w:ascii="Times New Roman" w:eastAsia="Times New Roman" w:hAnsi="Times New Roman" w:cs="Times New Roman"/>
          <w:color w:val="1E2120"/>
          <w:sz w:val="27"/>
          <w:szCs w:val="27"/>
          <w:lang w:eastAsia="ru-RU"/>
        </w:rPr>
        <w:br/>
        <w:t>4.13. На материально-техническое и методическое обеспечение организуемой им воспитательной деятельности.</w:t>
      </w:r>
      <w:r w:rsidRPr="00271329">
        <w:rPr>
          <w:rFonts w:ascii="Times New Roman" w:eastAsia="Times New Roman" w:hAnsi="Times New Roman" w:cs="Times New Roman"/>
          <w:color w:val="1E2120"/>
          <w:sz w:val="27"/>
          <w:szCs w:val="27"/>
          <w:lang w:eastAsia="ru-RU"/>
        </w:rPr>
        <w:br/>
        <w:t>4.14. Защищать собственную честь, достоинство и профессиональную репутацию в случае несогласия с оценками деятельности со стороны администрации общеобразовательной организации, родителей (законных представителей) несовершеннолетних обучающихся, других педагогических работников.</w:t>
      </w:r>
      <w:r w:rsidRPr="00271329">
        <w:rPr>
          <w:rFonts w:ascii="Times New Roman" w:eastAsia="Times New Roman" w:hAnsi="Times New Roman" w:cs="Times New Roman"/>
          <w:color w:val="1E2120"/>
          <w:sz w:val="27"/>
          <w:szCs w:val="27"/>
          <w:lang w:eastAsia="ru-RU"/>
        </w:rPr>
        <w:br/>
        <w:t>4.15. На конфиденциальность служебного расследования, за исключением случаев, предусмотренных законодательством Российской Федерации.</w:t>
      </w:r>
      <w:r w:rsidRPr="00271329">
        <w:rPr>
          <w:rFonts w:ascii="Times New Roman" w:eastAsia="Times New Roman" w:hAnsi="Times New Roman" w:cs="Times New Roman"/>
          <w:color w:val="1E2120"/>
          <w:sz w:val="27"/>
          <w:szCs w:val="27"/>
          <w:lang w:eastAsia="ru-RU"/>
        </w:rPr>
        <w:br/>
        <w:t>4.16. На ознакомление с жалобами, докладными и другими документами, которые содержат оценку работы классного руководителя, давать по ним объяснения, защищать свои интересы самостоятельно и (или) через представителя, в случае дисциплинарного расследования, связанного с нарушением классным руководителем норм профессиональной этики.</w:t>
      </w:r>
      <w:r w:rsidRPr="00271329">
        <w:rPr>
          <w:rFonts w:ascii="Times New Roman" w:eastAsia="Times New Roman" w:hAnsi="Times New Roman" w:cs="Times New Roman"/>
          <w:color w:val="1E2120"/>
          <w:sz w:val="27"/>
          <w:szCs w:val="27"/>
          <w:lang w:eastAsia="ru-RU"/>
        </w:rPr>
        <w:br/>
        <w:t>4.17. 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общего образования, в порядке, установленном Трудовым кодексом и иными Федеральными законами Российской Федерации, проходить аттестацию на добровольной основе.</w:t>
      </w:r>
      <w:r w:rsidRPr="00271329">
        <w:rPr>
          <w:rFonts w:ascii="Times New Roman" w:eastAsia="Times New Roman" w:hAnsi="Times New Roman" w:cs="Times New Roman"/>
          <w:color w:val="1E2120"/>
          <w:sz w:val="27"/>
          <w:szCs w:val="27"/>
          <w:lang w:eastAsia="ru-RU"/>
        </w:rPr>
        <w:br/>
        <w:t>4.18. Участвовать в конкурсах, фестивалях и других мероприятиях по профессиональной деятельности.</w:t>
      </w:r>
      <w:r w:rsidRPr="00271329">
        <w:rPr>
          <w:rFonts w:ascii="Times New Roman" w:eastAsia="Times New Roman" w:hAnsi="Times New Roman" w:cs="Times New Roman"/>
          <w:color w:val="1E2120"/>
          <w:sz w:val="27"/>
          <w:szCs w:val="27"/>
          <w:lang w:eastAsia="ru-RU"/>
        </w:rPr>
        <w:br/>
        <w:t>4.19. Классный руководитель имеет иные права, предусмотренные Трудовым Кодексом РФ, Федеральным Законом «Об образовании в Российской Федерации», Уставом школы, Коллективным договором, Правилами внутреннего трудового распорядка общеобразовательного учреждения.</w:t>
      </w:r>
    </w:p>
    <w:p w:rsidR="00271329" w:rsidRPr="00271329" w:rsidRDefault="00271329" w:rsidP="00271329">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71329">
        <w:rPr>
          <w:rFonts w:ascii="Times New Roman" w:eastAsia="Times New Roman" w:hAnsi="Times New Roman" w:cs="Times New Roman"/>
          <w:b/>
          <w:bCs/>
          <w:color w:val="1E2120"/>
          <w:sz w:val="30"/>
          <w:szCs w:val="30"/>
          <w:lang w:eastAsia="ru-RU"/>
        </w:rPr>
        <w:t>5. Ответственность классного руководителя</w:t>
      </w:r>
    </w:p>
    <w:p w:rsidR="00271329" w:rsidRPr="00271329" w:rsidRDefault="00271329" w:rsidP="0027132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5.1. </w:t>
      </w:r>
      <w:ins w:id="14" w:author="Unknown">
        <w:r w:rsidRPr="00271329">
          <w:rPr>
            <w:rFonts w:ascii="Times New Roman" w:eastAsia="Times New Roman" w:hAnsi="Times New Roman" w:cs="Times New Roman"/>
            <w:color w:val="1E2120"/>
            <w:sz w:val="27"/>
            <w:szCs w:val="27"/>
            <w:u w:val="single"/>
            <w:bdr w:val="none" w:sz="0" w:space="0" w:color="auto" w:frame="1"/>
            <w:lang w:eastAsia="ru-RU"/>
          </w:rPr>
          <w:t>В предусмотренном законодательством Российской Федерации порядке классный руководитель несет ответственность:</w:t>
        </w:r>
      </w:ins>
    </w:p>
    <w:p w:rsidR="00271329" w:rsidRPr="00271329" w:rsidRDefault="00271329" w:rsidP="00271329">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за соблюдение требований к ведению и своевременное оформление классного журнала (электронного журнала) и журнала инструктажей обучающихся, выполнение плана работы классного руководителя.</w:t>
      </w:r>
    </w:p>
    <w:p w:rsidR="00271329" w:rsidRPr="00271329" w:rsidRDefault="00271329" w:rsidP="00271329">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за соблюдение финансовой дисциплины;</w:t>
      </w:r>
    </w:p>
    <w:p w:rsidR="00271329" w:rsidRPr="00271329" w:rsidRDefault="00271329" w:rsidP="00271329">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за поддержание порядка в классном кабинете, целостность используемого оборудования;</w:t>
      </w:r>
    </w:p>
    <w:p w:rsidR="00271329" w:rsidRPr="00271329" w:rsidRDefault="00271329" w:rsidP="00271329">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 xml:space="preserve">за выбор воспитательных приемов и их соответствие </w:t>
      </w:r>
      <w:proofErr w:type="gramStart"/>
      <w:r w:rsidRPr="00271329">
        <w:rPr>
          <w:rFonts w:ascii="Times New Roman" w:eastAsia="Times New Roman" w:hAnsi="Times New Roman" w:cs="Times New Roman"/>
          <w:color w:val="1E2120"/>
          <w:sz w:val="27"/>
          <w:szCs w:val="27"/>
          <w:lang w:eastAsia="ru-RU"/>
        </w:rPr>
        <w:t>возрастным особенностям</w:t>
      </w:r>
      <w:proofErr w:type="gramEnd"/>
      <w:r w:rsidRPr="00271329">
        <w:rPr>
          <w:rFonts w:ascii="Times New Roman" w:eastAsia="Times New Roman" w:hAnsi="Times New Roman" w:cs="Times New Roman"/>
          <w:color w:val="1E2120"/>
          <w:sz w:val="27"/>
          <w:szCs w:val="27"/>
          <w:lang w:eastAsia="ru-RU"/>
        </w:rPr>
        <w:t xml:space="preserve"> обучающимся;</w:t>
      </w:r>
    </w:p>
    <w:p w:rsidR="00271329" w:rsidRPr="00271329" w:rsidRDefault="00271329" w:rsidP="00271329">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за своевременное информирование и подготовку организационных вопросов проведения промежуточной и итоговой аттестации обучающихся класса;</w:t>
      </w:r>
    </w:p>
    <w:p w:rsidR="00271329" w:rsidRPr="00271329" w:rsidRDefault="00271329" w:rsidP="00271329">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lastRenderedPageBreak/>
        <w:t>за соблюдение прав, свобод и достоинства личности обучающихся, родителей обучающихся и лиц, их заменяющих;</w:t>
      </w:r>
    </w:p>
    <w:p w:rsidR="00271329" w:rsidRPr="00271329" w:rsidRDefault="00271329" w:rsidP="00271329">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за соблюдение плана воспитательной работы школы в рамках своих функциональных обязанностей;</w:t>
      </w:r>
    </w:p>
    <w:p w:rsidR="00271329" w:rsidRPr="00271329" w:rsidRDefault="00271329" w:rsidP="00271329">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за создание обстановки, приведшей к уменьшению контингента обучающихся по вине классного руководителя;</w:t>
      </w:r>
    </w:p>
    <w:p w:rsidR="00271329" w:rsidRPr="00271329" w:rsidRDefault="00271329" w:rsidP="00271329">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за жизнь и здоровье обучающихся класса во время проводимых им мероприятий;</w:t>
      </w:r>
    </w:p>
    <w:p w:rsidR="00271329" w:rsidRPr="00271329" w:rsidRDefault="00271329" w:rsidP="00271329">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за ненадлежащее исполнение требований антитеррористической безопасности в школе в соответствии с действующим законодательством Российской Федерации;</w:t>
      </w:r>
    </w:p>
    <w:p w:rsidR="00271329" w:rsidRPr="00271329" w:rsidRDefault="00271329" w:rsidP="00271329">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за несвоевременное принятие мер по оказанию первой помощи пострадавшему, скрытие от администрации несчастного случая;</w:t>
      </w:r>
    </w:p>
    <w:p w:rsidR="00271329" w:rsidRPr="00271329" w:rsidRDefault="00271329" w:rsidP="00271329">
      <w:pPr>
        <w:numPr>
          <w:ilvl w:val="0"/>
          <w:numId w:val="15"/>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за недостаточный контроль или его отсутствие за соблюдением правил и инструкций по охране труда и пожарной безопасности.</w:t>
      </w:r>
    </w:p>
    <w:p w:rsidR="00271329" w:rsidRPr="00271329" w:rsidRDefault="00271329" w:rsidP="00271329">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5.2. За неисполнение или нарушение без уважительных причин своих обязанностей, установленных настоящей должностной инструкцией классного руководителя, Устава и Правил внутреннего трудового распорядка, трудового договора, законных распоряжений директора школы и иных локальных нормативных актов, классный руководитель подвергается дисциплинарному взысканию согласно статье 192 Трудового Кодекса Российской Федерации.</w:t>
      </w:r>
      <w:r w:rsidRPr="00271329">
        <w:rPr>
          <w:rFonts w:ascii="Times New Roman" w:eastAsia="Times New Roman" w:hAnsi="Times New Roman" w:cs="Times New Roman"/>
          <w:color w:val="1E2120"/>
          <w:sz w:val="27"/>
          <w:szCs w:val="27"/>
          <w:lang w:eastAsia="ru-RU"/>
        </w:rPr>
        <w:br/>
        <w:t>5.3. За применение, в том числе однократно, методов воспитания, включающих физическое и (или) психологическое насилие над личностью обучающегося, а также за совершение иного аморального проступка педагог может быть освобожден от занимаемой должности согласно Трудовому Кодексу Российской Федерации. Увольнение за данный проступок не является мерой дисциплинарной ответственности.</w:t>
      </w:r>
      <w:r w:rsidRPr="00271329">
        <w:rPr>
          <w:rFonts w:ascii="Times New Roman" w:eastAsia="Times New Roman" w:hAnsi="Times New Roman" w:cs="Times New Roman"/>
          <w:color w:val="1E2120"/>
          <w:sz w:val="27"/>
          <w:szCs w:val="27"/>
          <w:lang w:eastAsia="ru-RU"/>
        </w:rPr>
        <w:br/>
        <w:t>5.4. За несоблюдение правил и требований охраны труда и пожарной безопасности, санитарно-гигиенических правил и норм классный руководитель образовательной организации привлекается к административной ответственности в порядке и в случаях, предусмотренных административным законодательством Российской Федерации.</w:t>
      </w:r>
      <w:r w:rsidRPr="00271329">
        <w:rPr>
          <w:rFonts w:ascii="Times New Roman" w:eastAsia="Times New Roman" w:hAnsi="Times New Roman" w:cs="Times New Roman"/>
          <w:color w:val="1E2120"/>
          <w:sz w:val="27"/>
          <w:szCs w:val="27"/>
          <w:lang w:eastAsia="ru-RU"/>
        </w:rPr>
        <w:br/>
        <w:t>5.5. 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обязанностей классный руководитель несет материальную ответственность в порядке и в пределах, предусмотренных трудовым и (или) гражданским законодательством РФ.</w:t>
      </w:r>
      <w:r w:rsidRPr="00271329">
        <w:rPr>
          <w:rFonts w:ascii="Times New Roman" w:eastAsia="Times New Roman" w:hAnsi="Times New Roman" w:cs="Times New Roman"/>
          <w:color w:val="1E2120"/>
          <w:sz w:val="27"/>
          <w:szCs w:val="27"/>
          <w:lang w:eastAsia="ru-RU"/>
        </w:rPr>
        <w:br/>
        <w:t>5.6. За правонарушения, совершенные в процессе осуществления образовательной и воспитательной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271329" w:rsidRPr="00271329" w:rsidRDefault="00271329" w:rsidP="00271329">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71329">
        <w:rPr>
          <w:rFonts w:ascii="Times New Roman" w:eastAsia="Times New Roman" w:hAnsi="Times New Roman" w:cs="Times New Roman"/>
          <w:b/>
          <w:bCs/>
          <w:color w:val="1E2120"/>
          <w:sz w:val="30"/>
          <w:szCs w:val="30"/>
          <w:lang w:eastAsia="ru-RU"/>
        </w:rPr>
        <w:t>6. Критерии эффективности деятельности классного руководителя</w:t>
      </w:r>
    </w:p>
    <w:p w:rsidR="00271329" w:rsidRPr="00271329" w:rsidRDefault="00271329" w:rsidP="0027132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ins w:id="15" w:author="Unknown">
        <w:r w:rsidRPr="00271329">
          <w:rPr>
            <w:rFonts w:ascii="Times New Roman" w:eastAsia="Times New Roman" w:hAnsi="Times New Roman" w:cs="Times New Roman"/>
            <w:color w:val="1E2120"/>
            <w:sz w:val="27"/>
            <w:szCs w:val="27"/>
            <w:lang w:eastAsia="ru-RU"/>
          </w:rPr>
          <w:t>6</w:t>
        </w:r>
      </w:ins>
      <w:r w:rsidRPr="00271329">
        <w:rPr>
          <w:rFonts w:ascii="Times New Roman" w:eastAsia="Times New Roman" w:hAnsi="Times New Roman" w:cs="Times New Roman"/>
          <w:color w:val="1E2120"/>
          <w:sz w:val="27"/>
          <w:szCs w:val="27"/>
          <w:lang w:eastAsia="ru-RU"/>
        </w:rPr>
        <w:t xml:space="preserve">.1. Эффективность деятельности классных руководителей определяется достигаемыми за определенный период времени конечными результатами деятельности и их </w:t>
      </w:r>
      <w:r w:rsidRPr="00271329">
        <w:rPr>
          <w:rFonts w:ascii="Times New Roman" w:eastAsia="Times New Roman" w:hAnsi="Times New Roman" w:cs="Times New Roman"/>
          <w:color w:val="1E2120"/>
          <w:sz w:val="27"/>
          <w:szCs w:val="27"/>
          <w:lang w:eastAsia="ru-RU"/>
        </w:rPr>
        <w:lastRenderedPageBreak/>
        <w:t>соответствием ключевым целям воспитания и социализации обучающихся.</w:t>
      </w:r>
      <w:r w:rsidRPr="00271329">
        <w:rPr>
          <w:rFonts w:ascii="Times New Roman" w:eastAsia="Times New Roman" w:hAnsi="Times New Roman" w:cs="Times New Roman"/>
          <w:color w:val="1E2120"/>
          <w:sz w:val="27"/>
          <w:szCs w:val="27"/>
          <w:lang w:eastAsia="ru-RU"/>
        </w:rPr>
        <w:br/>
        <w:t>6.2. </w:t>
      </w:r>
      <w:ins w:id="16" w:author="Unknown">
        <w:r w:rsidRPr="00271329">
          <w:rPr>
            <w:rFonts w:ascii="Times New Roman" w:eastAsia="Times New Roman" w:hAnsi="Times New Roman" w:cs="Times New Roman"/>
            <w:color w:val="1E2120"/>
            <w:sz w:val="27"/>
            <w:szCs w:val="27"/>
            <w:u w:val="single"/>
            <w:bdr w:val="none" w:sz="0" w:space="0" w:color="auto" w:frame="1"/>
            <w:lang w:eastAsia="ru-RU"/>
          </w:rPr>
          <w:t>Критерии эффективности процесса деятельности классного руководителя:</w:t>
        </w:r>
      </w:ins>
    </w:p>
    <w:p w:rsidR="00271329" w:rsidRPr="00271329" w:rsidRDefault="00271329" w:rsidP="00271329">
      <w:pPr>
        <w:numPr>
          <w:ilvl w:val="0"/>
          <w:numId w:val="1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комплексность как степень охвата в воспитательном процессе направлений, обозначенных в нормативных документах;</w:t>
      </w:r>
    </w:p>
    <w:p w:rsidR="00271329" w:rsidRPr="00271329" w:rsidRDefault="00271329" w:rsidP="00271329">
      <w:pPr>
        <w:numPr>
          <w:ilvl w:val="0"/>
          <w:numId w:val="1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адресность как степень учёта в воспитательном процессе возрастных и личностных особенностей детей, характеристик класса;</w:t>
      </w:r>
    </w:p>
    <w:p w:rsidR="00271329" w:rsidRPr="00271329" w:rsidRDefault="00271329" w:rsidP="00271329">
      <w:pPr>
        <w:numPr>
          <w:ilvl w:val="0"/>
          <w:numId w:val="1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proofErr w:type="spellStart"/>
      <w:r w:rsidRPr="00271329">
        <w:rPr>
          <w:rFonts w:ascii="Times New Roman" w:eastAsia="Times New Roman" w:hAnsi="Times New Roman" w:cs="Times New Roman"/>
          <w:color w:val="1E2120"/>
          <w:sz w:val="27"/>
          <w:szCs w:val="27"/>
          <w:lang w:eastAsia="ru-RU"/>
        </w:rPr>
        <w:t>инновационность</w:t>
      </w:r>
      <w:proofErr w:type="spellEnd"/>
      <w:r w:rsidRPr="00271329">
        <w:rPr>
          <w:rFonts w:ascii="Times New Roman" w:eastAsia="Times New Roman" w:hAnsi="Times New Roman" w:cs="Times New Roman"/>
          <w:color w:val="1E2120"/>
          <w:sz w:val="27"/>
          <w:szCs w:val="27"/>
          <w:lang w:eastAsia="ru-RU"/>
        </w:rPr>
        <w:t xml:space="preserve"> как степень использования новой по содержанию и формам подачи информации, личностно значимой для современных обучающихся, интересных для них форм и методов взаимодействия, в том числе, </w:t>
      </w:r>
      <w:proofErr w:type="spellStart"/>
      <w:r w:rsidRPr="00271329">
        <w:rPr>
          <w:rFonts w:ascii="Times New Roman" w:eastAsia="Times New Roman" w:hAnsi="Times New Roman" w:cs="Times New Roman"/>
          <w:color w:val="1E2120"/>
          <w:sz w:val="27"/>
          <w:szCs w:val="27"/>
          <w:lang w:eastAsia="ru-RU"/>
        </w:rPr>
        <w:t>интернет-ресурсов</w:t>
      </w:r>
      <w:proofErr w:type="spellEnd"/>
      <w:r w:rsidRPr="00271329">
        <w:rPr>
          <w:rFonts w:ascii="Times New Roman" w:eastAsia="Times New Roman" w:hAnsi="Times New Roman" w:cs="Times New Roman"/>
          <w:color w:val="1E2120"/>
          <w:sz w:val="27"/>
          <w:szCs w:val="27"/>
          <w:lang w:eastAsia="ru-RU"/>
        </w:rPr>
        <w:t>, сетевых сообществ, ведения блогов и т.д.;</w:t>
      </w:r>
    </w:p>
    <w:p w:rsidR="00271329" w:rsidRPr="00271329" w:rsidRDefault="00271329" w:rsidP="00271329">
      <w:pPr>
        <w:numPr>
          <w:ilvl w:val="0"/>
          <w:numId w:val="16"/>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 xml:space="preserve">системность как степень </w:t>
      </w:r>
      <w:proofErr w:type="spellStart"/>
      <w:r w:rsidRPr="00271329">
        <w:rPr>
          <w:rFonts w:ascii="Times New Roman" w:eastAsia="Times New Roman" w:hAnsi="Times New Roman" w:cs="Times New Roman"/>
          <w:color w:val="1E2120"/>
          <w:sz w:val="27"/>
          <w:szCs w:val="27"/>
          <w:lang w:eastAsia="ru-RU"/>
        </w:rPr>
        <w:t>вовлечённости</w:t>
      </w:r>
      <w:proofErr w:type="spellEnd"/>
      <w:r w:rsidRPr="00271329">
        <w:rPr>
          <w:rFonts w:ascii="Times New Roman" w:eastAsia="Times New Roman" w:hAnsi="Times New Roman" w:cs="Times New Roman"/>
          <w:color w:val="1E2120"/>
          <w:sz w:val="27"/>
          <w:szCs w:val="27"/>
          <w:lang w:eastAsia="ru-RU"/>
        </w:rPr>
        <w:t xml:space="preserve"> в решение воспитательных задач разных субъектов воспитательного процесса.</w:t>
      </w:r>
    </w:p>
    <w:p w:rsidR="00271329" w:rsidRPr="00271329" w:rsidRDefault="00271329" w:rsidP="0027132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6.3. </w:t>
      </w:r>
      <w:ins w:id="17" w:author="Unknown">
        <w:r w:rsidRPr="00271329">
          <w:rPr>
            <w:rFonts w:ascii="Times New Roman" w:eastAsia="Times New Roman" w:hAnsi="Times New Roman" w:cs="Times New Roman"/>
            <w:color w:val="1E2120"/>
            <w:sz w:val="27"/>
            <w:szCs w:val="27"/>
            <w:u w:val="single"/>
            <w:bdr w:val="none" w:sz="0" w:space="0" w:color="auto" w:frame="1"/>
            <w:lang w:eastAsia="ru-RU"/>
          </w:rPr>
          <w:t>Критерии оценки результатов (результативности) классного руководства:</w:t>
        </w:r>
      </w:ins>
    </w:p>
    <w:p w:rsidR="00271329" w:rsidRPr="00271329" w:rsidRDefault="00271329" w:rsidP="00271329">
      <w:pPr>
        <w:numPr>
          <w:ilvl w:val="0"/>
          <w:numId w:val="1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 xml:space="preserve">1 - </w:t>
      </w:r>
      <w:proofErr w:type="spellStart"/>
      <w:r w:rsidRPr="00271329">
        <w:rPr>
          <w:rFonts w:ascii="Times New Roman" w:eastAsia="Times New Roman" w:hAnsi="Times New Roman" w:cs="Times New Roman"/>
          <w:color w:val="1E2120"/>
          <w:sz w:val="27"/>
          <w:szCs w:val="27"/>
          <w:lang w:eastAsia="ru-RU"/>
        </w:rPr>
        <w:t>сформированность</w:t>
      </w:r>
      <w:proofErr w:type="spellEnd"/>
      <w:r w:rsidRPr="00271329">
        <w:rPr>
          <w:rFonts w:ascii="Times New Roman" w:eastAsia="Times New Roman" w:hAnsi="Times New Roman" w:cs="Times New Roman"/>
          <w:color w:val="1E2120"/>
          <w:sz w:val="27"/>
          <w:szCs w:val="27"/>
          <w:lang w:eastAsia="ru-RU"/>
        </w:rPr>
        <w:t xml:space="preserve"> знаний, представлений о системе ценностей гражданина России;</w:t>
      </w:r>
    </w:p>
    <w:p w:rsidR="00271329" w:rsidRPr="00271329" w:rsidRDefault="00271329" w:rsidP="00271329">
      <w:pPr>
        <w:numPr>
          <w:ilvl w:val="0"/>
          <w:numId w:val="1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 xml:space="preserve">2 - </w:t>
      </w:r>
      <w:proofErr w:type="spellStart"/>
      <w:r w:rsidRPr="00271329">
        <w:rPr>
          <w:rFonts w:ascii="Times New Roman" w:eastAsia="Times New Roman" w:hAnsi="Times New Roman" w:cs="Times New Roman"/>
          <w:color w:val="1E2120"/>
          <w:sz w:val="27"/>
          <w:szCs w:val="27"/>
          <w:lang w:eastAsia="ru-RU"/>
        </w:rPr>
        <w:t>сформированность</w:t>
      </w:r>
      <w:proofErr w:type="spellEnd"/>
      <w:r w:rsidRPr="00271329">
        <w:rPr>
          <w:rFonts w:ascii="Times New Roman" w:eastAsia="Times New Roman" w:hAnsi="Times New Roman" w:cs="Times New Roman"/>
          <w:color w:val="1E2120"/>
          <w:sz w:val="27"/>
          <w:szCs w:val="27"/>
          <w:lang w:eastAsia="ru-RU"/>
        </w:rPr>
        <w:t xml:space="preserve"> позитивной внутренней позиции личности обучающихся в отношении системы ценностей гражданина России;</w:t>
      </w:r>
    </w:p>
    <w:p w:rsidR="00271329" w:rsidRPr="00271329" w:rsidRDefault="00271329" w:rsidP="00271329">
      <w:pPr>
        <w:numPr>
          <w:ilvl w:val="0"/>
          <w:numId w:val="17"/>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3 - наличие опыта деятельности на основе системы ценностей гражданина России.</w:t>
      </w:r>
    </w:p>
    <w:p w:rsidR="00271329" w:rsidRPr="00271329" w:rsidRDefault="00271329" w:rsidP="00271329">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Эффективность деятельности по классному руководству повышается по мере продвижения к результатам более высокого уровня.</w:t>
      </w:r>
    </w:p>
    <w:p w:rsidR="00271329" w:rsidRPr="00271329" w:rsidRDefault="00271329" w:rsidP="00271329">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71329">
        <w:rPr>
          <w:rFonts w:ascii="Times New Roman" w:eastAsia="Times New Roman" w:hAnsi="Times New Roman" w:cs="Times New Roman"/>
          <w:b/>
          <w:bCs/>
          <w:color w:val="1E2120"/>
          <w:sz w:val="30"/>
          <w:szCs w:val="30"/>
          <w:lang w:eastAsia="ru-RU"/>
        </w:rPr>
        <w:t>7. Взаимодействие в коллективе</w:t>
      </w:r>
    </w:p>
    <w:p w:rsidR="00271329" w:rsidRPr="00271329" w:rsidRDefault="00271329" w:rsidP="0027132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7.1. В рабочее время классного руководителя включается учебная, воспитательная работа, индивидуальная работа с обучающимися, творческая и исследовательская (проектная) работа, а также другая педагогическая работа, предусмотренная функциональными обязанностями и (или) планом работы, методическая, подготовительная, организационная, диагностическая работа, работа, предусмотренная планами воспитательных, физкультурно-оздоровительных, спортивных, творческих и иных мероприятий, проводимых с обучающимися.</w:t>
      </w:r>
      <w:r w:rsidRPr="00271329">
        <w:rPr>
          <w:rFonts w:ascii="Times New Roman" w:eastAsia="Times New Roman" w:hAnsi="Times New Roman" w:cs="Times New Roman"/>
          <w:color w:val="1E2120"/>
          <w:sz w:val="27"/>
          <w:szCs w:val="27"/>
          <w:lang w:eastAsia="ru-RU"/>
        </w:rPr>
        <w:br/>
        <w:t>7.2. </w:t>
      </w:r>
      <w:ins w:id="18" w:author="Unknown">
        <w:r w:rsidRPr="00271329">
          <w:rPr>
            <w:rFonts w:ascii="Times New Roman" w:eastAsia="Times New Roman" w:hAnsi="Times New Roman" w:cs="Times New Roman"/>
            <w:color w:val="1E2120"/>
            <w:sz w:val="27"/>
            <w:szCs w:val="27"/>
            <w:u w:val="single"/>
            <w:bdr w:val="none" w:sz="0" w:space="0" w:color="auto" w:frame="1"/>
            <w:lang w:eastAsia="ru-RU"/>
          </w:rPr>
          <w:t>В рамках воспитательной деятельности классный руководитель взаимодействует:</w:t>
        </w:r>
      </w:ins>
    </w:p>
    <w:p w:rsidR="00271329" w:rsidRPr="00271329" w:rsidRDefault="00271329" w:rsidP="00271329">
      <w:pPr>
        <w:numPr>
          <w:ilvl w:val="0"/>
          <w:numId w:val="1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с членами педагогического коллектива с целью разработки единых педагогических требований, целей, задач и подходов к обучению и воспитанию с учётом особенностей условий деятельности общеобразовательной организации;</w:t>
      </w:r>
    </w:p>
    <w:p w:rsidR="00271329" w:rsidRPr="00271329" w:rsidRDefault="00271329" w:rsidP="00271329">
      <w:pPr>
        <w:numPr>
          <w:ilvl w:val="0"/>
          <w:numId w:val="1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с администрацией общеобразовательной организации и учителями учебных предметов по вопросам контроля и повышения результативности учебной деятельности обучающихся и класса в целом;</w:t>
      </w:r>
    </w:p>
    <w:p w:rsidR="00271329" w:rsidRPr="00271329" w:rsidRDefault="00271329" w:rsidP="00271329">
      <w:pPr>
        <w:numPr>
          <w:ilvl w:val="0"/>
          <w:numId w:val="1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с педагогом-психологом, социальным педагогом и педагогами дополнительного образования по вопросам изучения личностных особенностей обучающихся, их адаптации и интеграции в коллективе класса, построения и коррекции индивидуальных траекторий личностного развития;</w:t>
      </w:r>
    </w:p>
    <w:p w:rsidR="00271329" w:rsidRPr="00271329" w:rsidRDefault="00271329" w:rsidP="00271329">
      <w:pPr>
        <w:numPr>
          <w:ilvl w:val="0"/>
          <w:numId w:val="1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 xml:space="preserve">с учителями учебных предметов и педагогами дополнительного образования по вопросам включения обучающихся в различные формы деятельности: </w:t>
      </w:r>
      <w:r w:rsidRPr="00271329">
        <w:rPr>
          <w:rFonts w:ascii="Times New Roman" w:eastAsia="Times New Roman" w:hAnsi="Times New Roman" w:cs="Times New Roman"/>
          <w:color w:val="1E2120"/>
          <w:sz w:val="27"/>
          <w:szCs w:val="27"/>
          <w:lang w:eastAsia="ru-RU"/>
        </w:rPr>
        <w:lastRenderedPageBreak/>
        <w:t>интеллектуально-познавательную, творческую, трудовую, общественно полезную, художественно-эстетическую, физкультурно-спортивную, игровую и др.;</w:t>
      </w:r>
    </w:p>
    <w:p w:rsidR="00271329" w:rsidRPr="00271329" w:rsidRDefault="00271329" w:rsidP="00271329">
      <w:pPr>
        <w:numPr>
          <w:ilvl w:val="0"/>
          <w:numId w:val="1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с педагогом-организатором, педагогом-библиотекарем, педагогами дополнительного образования и старшими вожатыми по вопросам вовлечения обучающихся класса в систему внеурочной деятельности, организации внешкольной работы, досуговых и каникулярных мероприятий;</w:t>
      </w:r>
    </w:p>
    <w:p w:rsidR="00271329" w:rsidRPr="00271329" w:rsidRDefault="00271329" w:rsidP="00271329">
      <w:pPr>
        <w:numPr>
          <w:ilvl w:val="0"/>
          <w:numId w:val="1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 xml:space="preserve">с педагогическими работниками и администрацией общеобразовательной организации по вопросам профилактики </w:t>
      </w:r>
      <w:proofErr w:type="spellStart"/>
      <w:r w:rsidRPr="00271329">
        <w:rPr>
          <w:rFonts w:ascii="Times New Roman" w:eastAsia="Times New Roman" w:hAnsi="Times New Roman" w:cs="Times New Roman"/>
          <w:color w:val="1E2120"/>
          <w:sz w:val="27"/>
          <w:szCs w:val="27"/>
          <w:lang w:eastAsia="ru-RU"/>
        </w:rPr>
        <w:t>девиантного</w:t>
      </w:r>
      <w:proofErr w:type="spellEnd"/>
      <w:r w:rsidRPr="00271329">
        <w:rPr>
          <w:rFonts w:ascii="Times New Roman" w:eastAsia="Times New Roman" w:hAnsi="Times New Roman" w:cs="Times New Roman"/>
          <w:color w:val="1E2120"/>
          <w:sz w:val="27"/>
          <w:szCs w:val="27"/>
          <w:lang w:eastAsia="ru-RU"/>
        </w:rPr>
        <w:t xml:space="preserve"> и асоциального поведения обучающихся;</w:t>
      </w:r>
    </w:p>
    <w:p w:rsidR="00271329" w:rsidRPr="00271329" w:rsidRDefault="00271329" w:rsidP="00271329">
      <w:pPr>
        <w:numPr>
          <w:ilvl w:val="0"/>
          <w:numId w:val="18"/>
        </w:numPr>
        <w:shd w:val="clear" w:color="auto" w:fill="FFFFFF"/>
        <w:spacing w:after="0" w:line="351" w:lineRule="atLeast"/>
        <w:ind w:left="225"/>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 xml:space="preserve">с администрацией и педагогическими работниками общеобразовательной организации (социальным педагогом, педагогом-психологом, </w:t>
      </w:r>
      <w:proofErr w:type="spellStart"/>
      <w:r w:rsidRPr="00271329">
        <w:rPr>
          <w:rFonts w:ascii="Times New Roman" w:eastAsia="Times New Roman" w:hAnsi="Times New Roman" w:cs="Times New Roman"/>
          <w:color w:val="1E2120"/>
          <w:sz w:val="27"/>
          <w:szCs w:val="27"/>
          <w:lang w:eastAsia="ru-RU"/>
        </w:rPr>
        <w:t>тьютором</w:t>
      </w:r>
      <w:proofErr w:type="spellEnd"/>
      <w:r w:rsidRPr="00271329">
        <w:rPr>
          <w:rFonts w:ascii="Times New Roman" w:eastAsia="Times New Roman" w:hAnsi="Times New Roman" w:cs="Times New Roman"/>
          <w:color w:val="1E2120"/>
          <w:sz w:val="27"/>
          <w:szCs w:val="27"/>
          <w:lang w:eastAsia="ru-RU"/>
        </w:rPr>
        <w:t xml:space="preserve"> и др.) с целью организации комплексной поддержки обучающихся, находящихся в трудной жизненной ситуации.</w:t>
      </w:r>
    </w:p>
    <w:p w:rsidR="00271329" w:rsidRPr="00271329" w:rsidRDefault="00271329" w:rsidP="00271329">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7.3. Взаимодействует с медицинскими работниками школы по вопросам организационного обеспечения проведения медицинских обследований и прививок обучающихся. Поддерживает связь с медицинскими работниками по вопросам состояния здоровья обучающихся класса.</w:t>
      </w:r>
      <w:r w:rsidRPr="00271329">
        <w:rPr>
          <w:rFonts w:ascii="Times New Roman" w:eastAsia="Times New Roman" w:hAnsi="Times New Roman" w:cs="Times New Roman"/>
          <w:color w:val="1E2120"/>
          <w:sz w:val="27"/>
          <w:szCs w:val="27"/>
          <w:lang w:eastAsia="ru-RU"/>
        </w:rPr>
        <w:br/>
        <w:t>7.4. Взаимодействует с родителями (законными представителями) с целью повышения их педагогической и психологической культуры через проведение родительских собраний, совместную деятельность.</w:t>
      </w:r>
      <w:r w:rsidRPr="00271329">
        <w:rPr>
          <w:rFonts w:ascii="Times New Roman" w:eastAsia="Times New Roman" w:hAnsi="Times New Roman" w:cs="Times New Roman"/>
          <w:color w:val="1E2120"/>
          <w:sz w:val="27"/>
          <w:szCs w:val="27"/>
          <w:lang w:eastAsia="ru-RU"/>
        </w:rPr>
        <w:br/>
        <w:t>7.5. Предоставляет заместителю директора по воспитательной работе информацию об обучающихся класса.</w:t>
      </w:r>
      <w:r w:rsidRPr="00271329">
        <w:rPr>
          <w:rFonts w:ascii="Times New Roman" w:eastAsia="Times New Roman" w:hAnsi="Times New Roman" w:cs="Times New Roman"/>
          <w:color w:val="1E2120"/>
          <w:sz w:val="27"/>
          <w:szCs w:val="27"/>
          <w:lang w:eastAsia="ru-RU"/>
        </w:rPr>
        <w:br/>
        <w:t>7.6. Получает от директора общеобразовательной организации и заместителя директора по воспитательной работе информацию нормативно-правового характера, знакомится под расписку с соответствующими документами.</w:t>
      </w:r>
      <w:r w:rsidRPr="00271329">
        <w:rPr>
          <w:rFonts w:ascii="Times New Roman" w:eastAsia="Times New Roman" w:hAnsi="Times New Roman" w:cs="Times New Roman"/>
          <w:color w:val="1E2120"/>
          <w:sz w:val="27"/>
          <w:szCs w:val="27"/>
          <w:lang w:eastAsia="ru-RU"/>
        </w:rPr>
        <w:br/>
        <w:t>7.7. Передает заместителю директора по воспитательной работе информацию, которая получена непосредственно на совещаниях, семинарах, различных методических объединениях классных руководителей.</w:t>
      </w:r>
      <w:r w:rsidRPr="00271329">
        <w:rPr>
          <w:rFonts w:ascii="Times New Roman" w:eastAsia="Times New Roman" w:hAnsi="Times New Roman" w:cs="Times New Roman"/>
          <w:color w:val="1E2120"/>
          <w:sz w:val="27"/>
          <w:szCs w:val="27"/>
          <w:lang w:eastAsia="ru-RU"/>
        </w:rPr>
        <w:br/>
        <w:t>7.8. 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электроосвещения, отопления и водопровода.</w:t>
      </w:r>
      <w:r w:rsidRPr="00271329">
        <w:rPr>
          <w:rFonts w:ascii="Times New Roman" w:eastAsia="Times New Roman" w:hAnsi="Times New Roman" w:cs="Times New Roman"/>
          <w:color w:val="1E2120"/>
          <w:sz w:val="27"/>
          <w:szCs w:val="27"/>
          <w:lang w:eastAsia="ru-RU"/>
        </w:rPr>
        <w:br/>
        <w:t>7.9. Информирует директора общеобразовательной организации о каждом несчастном случае с обучающимися класса, о выявленных у детей взрывоопасных и легковоспламеняющихся предметах и веществах, оружии и других предметах, которые могут причинить вред здоровью ребенка и окружающим.</w:t>
      </w:r>
      <w:r w:rsidRPr="00271329">
        <w:rPr>
          <w:rFonts w:ascii="Times New Roman" w:eastAsia="Times New Roman" w:hAnsi="Times New Roman" w:cs="Times New Roman"/>
          <w:color w:val="1E2120"/>
          <w:sz w:val="27"/>
          <w:szCs w:val="27"/>
          <w:lang w:eastAsia="ru-RU"/>
        </w:rPr>
        <w:br/>
        <w:t>7.10. Информирует директора школы (при отсутствии – иное должностное лицо) о факте возникновения групповых инфекционных и неинфекционных заболеваний, аварийных ситуаций в работе систем электроснабжения, теплоснабжения, водоснабжения, водоотведения, которые создают угрозу возникновения и распространения инфекционных заболеваний и отравлений.</w:t>
      </w:r>
    </w:p>
    <w:p w:rsidR="00271329" w:rsidRPr="00271329" w:rsidRDefault="00271329" w:rsidP="00271329">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271329">
        <w:rPr>
          <w:rFonts w:ascii="Times New Roman" w:eastAsia="Times New Roman" w:hAnsi="Times New Roman" w:cs="Times New Roman"/>
          <w:b/>
          <w:bCs/>
          <w:color w:val="1E2120"/>
          <w:sz w:val="30"/>
          <w:szCs w:val="30"/>
          <w:lang w:eastAsia="ru-RU"/>
        </w:rPr>
        <w:t>8. Заключительные положения</w:t>
      </w:r>
    </w:p>
    <w:p w:rsidR="00271329" w:rsidRPr="00271329" w:rsidRDefault="00271329" w:rsidP="00271329">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lastRenderedPageBreak/>
        <w:t>8.1. Ознакомление педагогического работника с настоящей должностной инструкцией осуществляется при возложении функций классного руководителя (до ознакомления с приказом под подпись).</w:t>
      </w:r>
      <w:r w:rsidRPr="00271329">
        <w:rPr>
          <w:rFonts w:ascii="Times New Roman" w:eastAsia="Times New Roman" w:hAnsi="Times New Roman" w:cs="Times New Roman"/>
          <w:color w:val="1E2120"/>
          <w:sz w:val="27"/>
          <w:szCs w:val="27"/>
          <w:lang w:eastAsia="ru-RU"/>
        </w:rPr>
        <w:br/>
        <w:t>8.2. Один экземпляр инструкции находится у директора образовательной организации, второй – у сотрудника.</w:t>
      </w:r>
      <w:r w:rsidRPr="00271329">
        <w:rPr>
          <w:rFonts w:ascii="Times New Roman" w:eastAsia="Times New Roman" w:hAnsi="Times New Roman" w:cs="Times New Roman"/>
          <w:color w:val="1E2120"/>
          <w:sz w:val="27"/>
          <w:szCs w:val="27"/>
          <w:lang w:eastAsia="ru-RU"/>
        </w:rPr>
        <w:br/>
        <w:t xml:space="preserve">8.3. Факт ознакомления педагога с настоящей должностной инструкцией классного руководителя, разработанной с учетом </w:t>
      </w:r>
      <w:proofErr w:type="spellStart"/>
      <w:r w:rsidRPr="00271329">
        <w:rPr>
          <w:rFonts w:ascii="Times New Roman" w:eastAsia="Times New Roman" w:hAnsi="Times New Roman" w:cs="Times New Roman"/>
          <w:color w:val="1E2120"/>
          <w:sz w:val="27"/>
          <w:szCs w:val="27"/>
          <w:lang w:eastAsia="ru-RU"/>
        </w:rPr>
        <w:t>профстандарта</w:t>
      </w:r>
      <w:proofErr w:type="spellEnd"/>
      <w:r w:rsidRPr="00271329">
        <w:rPr>
          <w:rFonts w:ascii="Times New Roman" w:eastAsia="Times New Roman" w:hAnsi="Times New Roman" w:cs="Times New Roman"/>
          <w:color w:val="1E2120"/>
          <w:sz w:val="27"/>
          <w:szCs w:val="27"/>
          <w:lang w:eastAsia="ru-RU"/>
        </w:rPr>
        <w:t>, подтверждается подписью в экземпляре инструкции, хранящемся у директора общеобразовательной организации, а также в журнале ознакомления с должностными инструкциями.</w:t>
      </w:r>
    </w:p>
    <w:p w:rsidR="00271329" w:rsidRPr="00271329" w:rsidRDefault="00271329" w:rsidP="0027132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71329">
        <w:rPr>
          <w:rFonts w:ascii="inherit" w:eastAsia="Times New Roman" w:hAnsi="inherit" w:cs="Times New Roman"/>
          <w:i/>
          <w:iCs/>
          <w:color w:val="1E2120"/>
          <w:sz w:val="27"/>
          <w:szCs w:val="27"/>
          <w:bdr w:val="none" w:sz="0" w:space="0" w:color="auto" w:frame="1"/>
          <w:lang w:eastAsia="ru-RU"/>
        </w:rPr>
        <w:t>Должностную инструкцию разработал:</w:t>
      </w:r>
      <w:r w:rsidRPr="00271329">
        <w:rPr>
          <w:rFonts w:ascii="Times New Roman" w:eastAsia="Times New Roman" w:hAnsi="Times New Roman" w:cs="Times New Roman"/>
          <w:color w:val="1E2120"/>
          <w:sz w:val="27"/>
          <w:szCs w:val="27"/>
          <w:lang w:eastAsia="ru-RU"/>
        </w:rPr>
        <w:t> _____________ /_______________________/</w:t>
      </w:r>
    </w:p>
    <w:p w:rsidR="00271329" w:rsidRPr="00271329" w:rsidRDefault="00271329" w:rsidP="00271329">
      <w:pPr>
        <w:shd w:val="clear" w:color="auto" w:fill="FFFFFF"/>
        <w:spacing w:after="180" w:line="351" w:lineRule="atLeast"/>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С должностной инструкцией ознакомлен (а), один экземпляр получил (а) на руки.</w:t>
      </w:r>
      <w:r w:rsidRPr="00271329">
        <w:rPr>
          <w:rFonts w:ascii="Times New Roman" w:eastAsia="Times New Roman" w:hAnsi="Times New Roman" w:cs="Times New Roman"/>
          <w:color w:val="1E2120"/>
          <w:sz w:val="27"/>
          <w:szCs w:val="27"/>
          <w:lang w:eastAsia="ru-RU"/>
        </w:rPr>
        <w:br/>
        <w:t>«____»____________202__г. _____________ /_______________________/</w:t>
      </w:r>
    </w:p>
    <w:p w:rsidR="00271329" w:rsidRPr="00271329" w:rsidRDefault="00271329" w:rsidP="00271329">
      <w:pPr>
        <w:shd w:val="clear" w:color="auto" w:fill="FFFFFF"/>
        <w:spacing w:after="0" w:line="351" w:lineRule="atLeast"/>
        <w:jc w:val="both"/>
        <w:textAlignment w:val="baseline"/>
        <w:rPr>
          <w:rFonts w:ascii="Times New Roman" w:eastAsia="Times New Roman" w:hAnsi="Times New Roman" w:cs="Times New Roman"/>
          <w:color w:val="1E2120"/>
          <w:sz w:val="27"/>
          <w:szCs w:val="27"/>
          <w:lang w:eastAsia="ru-RU"/>
        </w:rPr>
      </w:pPr>
      <w:r w:rsidRPr="00271329">
        <w:rPr>
          <w:rFonts w:ascii="Times New Roman" w:eastAsia="Times New Roman" w:hAnsi="Times New Roman" w:cs="Times New Roman"/>
          <w:color w:val="1E2120"/>
          <w:sz w:val="27"/>
          <w:szCs w:val="27"/>
          <w:lang w:eastAsia="ru-RU"/>
        </w:rPr>
        <w:t> </w:t>
      </w:r>
    </w:p>
    <w:p w:rsidR="002B58BD" w:rsidRPr="00271329" w:rsidRDefault="002B58BD" w:rsidP="00271329">
      <w:pPr>
        <w:shd w:val="clear" w:color="auto" w:fill="FFFFFF"/>
        <w:spacing w:after="0" w:line="351" w:lineRule="atLeast"/>
        <w:jc w:val="both"/>
        <w:textAlignment w:val="baseline"/>
        <w:rPr>
          <w:rFonts w:ascii="inherit" w:eastAsia="Times New Roman" w:hAnsi="inherit" w:cs="Times New Roman"/>
          <w:color w:val="1E2120"/>
          <w:sz w:val="24"/>
          <w:szCs w:val="24"/>
          <w:lang w:eastAsia="ru-RU"/>
        </w:rPr>
      </w:pPr>
    </w:p>
    <w:sectPr w:rsidR="002B58BD" w:rsidRPr="00271329" w:rsidSect="00A272AD">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86C8C"/>
    <w:multiLevelType w:val="multilevel"/>
    <w:tmpl w:val="E6525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2E32F60"/>
    <w:multiLevelType w:val="multilevel"/>
    <w:tmpl w:val="89B68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52A3127"/>
    <w:multiLevelType w:val="multilevel"/>
    <w:tmpl w:val="A5EE0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A283118"/>
    <w:multiLevelType w:val="multilevel"/>
    <w:tmpl w:val="255ED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22D56D8"/>
    <w:multiLevelType w:val="multilevel"/>
    <w:tmpl w:val="E4D2D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B3D725B"/>
    <w:multiLevelType w:val="multilevel"/>
    <w:tmpl w:val="AA143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5CC0611"/>
    <w:multiLevelType w:val="multilevel"/>
    <w:tmpl w:val="E3E0B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83874B9"/>
    <w:multiLevelType w:val="multilevel"/>
    <w:tmpl w:val="7F3A6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FA55037"/>
    <w:multiLevelType w:val="multilevel"/>
    <w:tmpl w:val="17A6A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37230F7"/>
    <w:multiLevelType w:val="multilevel"/>
    <w:tmpl w:val="6EAEA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9921F44"/>
    <w:multiLevelType w:val="multilevel"/>
    <w:tmpl w:val="64F69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C6C2322"/>
    <w:multiLevelType w:val="multilevel"/>
    <w:tmpl w:val="ECA03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1AF6DEB"/>
    <w:multiLevelType w:val="multilevel"/>
    <w:tmpl w:val="349A7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CA14BE4"/>
    <w:multiLevelType w:val="multilevel"/>
    <w:tmpl w:val="5C14B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1747B68"/>
    <w:multiLevelType w:val="multilevel"/>
    <w:tmpl w:val="435EC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88F78FD"/>
    <w:multiLevelType w:val="multilevel"/>
    <w:tmpl w:val="C5D65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D225224"/>
    <w:multiLevelType w:val="multilevel"/>
    <w:tmpl w:val="D186B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D740D80"/>
    <w:multiLevelType w:val="multilevel"/>
    <w:tmpl w:val="1E589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7"/>
  </w:num>
  <w:num w:numId="3">
    <w:abstractNumId w:val="2"/>
  </w:num>
  <w:num w:numId="4">
    <w:abstractNumId w:val="3"/>
  </w:num>
  <w:num w:numId="5">
    <w:abstractNumId w:val="15"/>
  </w:num>
  <w:num w:numId="6">
    <w:abstractNumId w:val="4"/>
  </w:num>
  <w:num w:numId="7">
    <w:abstractNumId w:val="1"/>
  </w:num>
  <w:num w:numId="8">
    <w:abstractNumId w:val="0"/>
  </w:num>
  <w:num w:numId="9">
    <w:abstractNumId w:val="10"/>
  </w:num>
  <w:num w:numId="10">
    <w:abstractNumId w:val="6"/>
  </w:num>
  <w:num w:numId="11">
    <w:abstractNumId w:val="17"/>
  </w:num>
  <w:num w:numId="12">
    <w:abstractNumId w:val="16"/>
  </w:num>
  <w:num w:numId="13">
    <w:abstractNumId w:val="14"/>
  </w:num>
  <w:num w:numId="14">
    <w:abstractNumId w:val="13"/>
  </w:num>
  <w:num w:numId="15">
    <w:abstractNumId w:val="8"/>
  </w:num>
  <w:num w:numId="16">
    <w:abstractNumId w:val="5"/>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329"/>
    <w:rsid w:val="00271329"/>
    <w:rsid w:val="002B58BD"/>
    <w:rsid w:val="00A272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C2E119-6EBE-47B6-8FB1-5E1307658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27132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27132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71329"/>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71329"/>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2713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71329"/>
    <w:rPr>
      <w:b/>
      <w:bCs/>
    </w:rPr>
  </w:style>
  <w:style w:type="character" w:styleId="a5">
    <w:name w:val="Emphasis"/>
    <w:basedOn w:val="a0"/>
    <w:uiPriority w:val="20"/>
    <w:qFormat/>
    <w:rsid w:val="00271329"/>
    <w:rPr>
      <w:i/>
      <w:iCs/>
    </w:rPr>
  </w:style>
  <w:style w:type="character" w:styleId="a6">
    <w:name w:val="Hyperlink"/>
    <w:basedOn w:val="a0"/>
    <w:uiPriority w:val="99"/>
    <w:semiHidden/>
    <w:unhideWhenUsed/>
    <w:rsid w:val="00271329"/>
    <w:rPr>
      <w:color w:val="0000FF"/>
      <w:u w:val="single"/>
    </w:rPr>
  </w:style>
  <w:style w:type="character" w:customStyle="1" w:styleId="text-download">
    <w:name w:val="text-download"/>
    <w:basedOn w:val="a0"/>
    <w:rsid w:val="00271329"/>
  </w:style>
  <w:style w:type="character" w:customStyle="1" w:styleId="uscl-over-counter">
    <w:name w:val="uscl-over-counter"/>
    <w:basedOn w:val="a0"/>
    <w:rsid w:val="002713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1375626">
      <w:bodyDiv w:val="1"/>
      <w:marLeft w:val="0"/>
      <w:marRight w:val="0"/>
      <w:marTop w:val="0"/>
      <w:marBottom w:val="0"/>
      <w:divBdr>
        <w:top w:val="none" w:sz="0" w:space="0" w:color="auto"/>
        <w:left w:val="none" w:sz="0" w:space="0" w:color="auto"/>
        <w:bottom w:val="none" w:sz="0" w:space="0" w:color="auto"/>
        <w:right w:val="none" w:sz="0" w:space="0" w:color="auto"/>
      </w:divBdr>
      <w:divsChild>
        <w:div w:id="273445074">
          <w:marLeft w:val="0"/>
          <w:marRight w:val="0"/>
          <w:marTop w:val="0"/>
          <w:marBottom w:val="0"/>
          <w:divBdr>
            <w:top w:val="none" w:sz="0" w:space="0" w:color="auto"/>
            <w:left w:val="none" w:sz="0" w:space="0" w:color="auto"/>
            <w:bottom w:val="none" w:sz="0" w:space="0" w:color="auto"/>
            <w:right w:val="none" w:sz="0" w:space="0" w:color="auto"/>
          </w:divBdr>
          <w:divsChild>
            <w:div w:id="930818225">
              <w:marLeft w:val="0"/>
              <w:marRight w:val="0"/>
              <w:marTop w:val="0"/>
              <w:marBottom w:val="0"/>
              <w:divBdr>
                <w:top w:val="none" w:sz="0" w:space="0" w:color="auto"/>
                <w:left w:val="none" w:sz="0" w:space="0" w:color="auto"/>
                <w:bottom w:val="none" w:sz="0" w:space="0" w:color="auto"/>
                <w:right w:val="none" w:sz="0" w:space="0" w:color="auto"/>
              </w:divBdr>
              <w:divsChild>
                <w:div w:id="23605163">
                  <w:marLeft w:val="0"/>
                  <w:marRight w:val="0"/>
                  <w:marTop w:val="0"/>
                  <w:marBottom w:val="0"/>
                  <w:divBdr>
                    <w:top w:val="none" w:sz="0" w:space="0" w:color="auto"/>
                    <w:left w:val="none" w:sz="0" w:space="0" w:color="auto"/>
                    <w:bottom w:val="none" w:sz="0" w:space="0" w:color="auto"/>
                    <w:right w:val="none" w:sz="0" w:space="0" w:color="auto"/>
                  </w:divBdr>
                  <w:divsChild>
                    <w:div w:id="560215444">
                      <w:marLeft w:val="0"/>
                      <w:marRight w:val="0"/>
                      <w:marTop w:val="0"/>
                      <w:marBottom w:val="0"/>
                      <w:divBdr>
                        <w:top w:val="none" w:sz="0" w:space="0" w:color="auto"/>
                        <w:left w:val="none" w:sz="0" w:space="0" w:color="auto"/>
                        <w:bottom w:val="none" w:sz="0" w:space="0" w:color="auto"/>
                        <w:right w:val="none" w:sz="0" w:space="0" w:color="auto"/>
                      </w:divBdr>
                      <w:divsChild>
                        <w:div w:id="1443770569">
                          <w:marLeft w:val="0"/>
                          <w:marRight w:val="0"/>
                          <w:marTop w:val="0"/>
                          <w:marBottom w:val="0"/>
                          <w:divBdr>
                            <w:top w:val="none" w:sz="0" w:space="0" w:color="auto"/>
                            <w:left w:val="none" w:sz="0" w:space="0" w:color="auto"/>
                            <w:bottom w:val="none" w:sz="0" w:space="0" w:color="auto"/>
                            <w:right w:val="none" w:sz="0" w:space="0" w:color="auto"/>
                          </w:divBdr>
                          <w:divsChild>
                            <w:div w:id="352462539">
                              <w:marLeft w:val="0"/>
                              <w:marRight w:val="0"/>
                              <w:marTop w:val="0"/>
                              <w:marBottom w:val="0"/>
                              <w:divBdr>
                                <w:top w:val="none" w:sz="0" w:space="0" w:color="auto"/>
                                <w:left w:val="none" w:sz="0" w:space="0" w:color="auto"/>
                                <w:bottom w:val="none" w:sz="0" w:space="0" w:color="auto"/>
                                <w:right w:val="none" w:sz="0" w:space="0" w:color="auto"/>
                              </w:divBdr>
                              <w:divsChild>
                                <w:div w:id="172765122">
                                  <w:marLeft w:val="0"/>
                                  <w:marRight w:val="0"/>
                                  <w:marTop w:val="0"/>
                                  <w:marBottom w:val="0"/>
                                  <w:divBdr>
                                    <w:top w:val="none" w:sz="0" w:space="0" w:color="auto"/>
                                    <w:left w:val="none" w:sz="0" w:space="0" w:color="auto"/>
                                    <w:bottom w:val="none" w:sz="0" w:space="0" w:color="auto"/>
                                    <w:right w:val="none" w:sz="0" w:space="0" w:color="auto"/>
                                  </w:divBdr>
                                  <w:divsChild>
                                    <w:div w:id="1769346390">
                                      <w:marLeft w:val="0"/>
                                      <w:marRight w:val="0"/>
                                      <w:marTop w:val="0"/>
                                      <w:marBottom w:val="0"/>
                                      <w:divBdr>
                                        <w:top w:val="none" w:sz="0" w:space="0" w:color="auto"/>
                                        <w:left w:val="none" w:sz="0" w:space="0" w:color="auto"/>
                                        <w:bottom w:val="none" w:sz="0" w:space="0" w:color="auto"/>
                                        <w:right w:val="none" w:sz="0" w:space="0" w:color="auto"/>
                                      </w:divBdr>
                                      <w:divsChild>
                                        <w:div w:id="138598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766808">
                                  <w:marLeft w:val="0"/>
                                  <w:marRight w:val="0"/>
                                  <w:marTop w:val="0"/>
                                  <w:marBottom w:val="0"/>
                                  <w:divBdr>
                                    <w:top w:val="none" w:sz="0" w:space="0" w:color="auto"/>
                                    <w:left w:val="none" w:sz="0" w:space="0" w:color="auto"/>
                                    <w:bottom w:val="none" w:sz="0" w:space="0" w:color="auto"/>
                                    <w:right w:val="none" w:sz="0" w:space="0" w:color="auto"/>
                                  </w:divBdr>
                                  <w:divsChild>
                                    <w:div w:id="412438350">
                                      <w:marLeft w:val="0"/>
                                      <w:marRight w:val="0"/>
                                      <w:marTop w:val="0"/>
                                      <w:marBottom w:val="0"/>
                                      <w:divBdr>
                                        <w:top w:val="none" w:sz="0" w:space="0" w:color="auto"/>
                                        <w:left w:val="none" w:sz="0" w:space="0" w:color="auto"/>
                                        <w:bottom w:val="none" w:sz="0" w:space="0" w:color="auto"/>
                                        <w:right w:val="none" w:sz="0" w:space="0" w:color="auto"/>
                                      </w:divBdr>
                                    </w:div>
                                  </w:divsChild>
                                </w:div>
                                <w:div w:id="742797731">
                                  <w:marLeft w:val="0"/>
                                  <w:marRight w:val="0"/>
                                  <w:marTop w:val="0"/>
                                  <w:marBottom w:val="0"/>
                                  <w:divBdr>
                                    <w:top w:val="none" w:sz="0" w:space="0" w:color="auto"/>
                                    <w:left w:val="none" w:sz="0" w:space="0" w:color="auto"/>
                                    <w:bottom w:val="none" w:sz="0" w:space="0" w:color="auto"/>
                                    <w:right w:val="none" w:sz="0" w:space="0" w:color="auto"/>
                                  </w:divBdr>
                                  <w:divsChild>
                                    <w:div w:id="20134000">
                                      <w:marLeft w:val="0"/>
                                      <w:marRight w:val="0"/>
                                      <w:marTop w:val="0"/>
                                      <w:marBottom w:val="0"/>
                                      <w:divBdr>
                                        <w:top w:val="none" w:sz="0" w:space="0" w:color="auto"/>
                                        <w:left w:val="none" w:sz="0" w:space="0" w:color="auto"/>
                                        <w:bottom w:val="none" w:sz="0" w:space="0" w:color="auto"/>
                                        <w:right w:val="none" w:sz="0" w:space="0" w:color="auto"/>
                                      </w:divBdr>
                                    </w:div>
                                  </w:divsChild>
                                </w:div>
                                <w:div w:id="1767846455">
                                  <w:marLeft w:val="0"/>
                                  <w:marRight w:val="0"/>
                                  <w:marTop w:val="0"/>
                                  <w:marBottom w:val="0"/>
                                  <w:divBdr>
                                    <w:top w:val="none" w:sz="0" w:space="0" w:color="auto"/>
                                    <w:left w:val="none" w:sz="0" w:space="0" w:color="auto"/>
                                    <w:bottom w:val="none" w:sz="0" w:space="0" w:color="auto"/>
                                    <w:right w:val="none" w:sz="0" w:space="0" w:color="auto"/>
                                  </w:divBdr>
                                  <w:divsChild>
                                    <w:div w:id="1584753357">
                                      <w:marLeft w:val="0"/>
                                      <w:marRight w:val="0"/>
                                      <w:marTop w:val="0"/>
                                      <w:marBottom w:val="0"/>
                                      <w:divBdr>
                                        <w:top w:val="none" w:sz="0" w:space="0" w:color="auto"/>
                                        <w:left w:val="none" w:sz="0" w:space="0" w:color="auto"/>
                                        <w:bottom w:val="none" w:sz="0" w:space="0" w:color="auto"/>
                                        <w:right w:val="none" w:sz="0" w:space="0" w:color="auto"/>
                                      </w:divBdr>
                                    </w:div>
                                  </w:divsChild>
                                </w:div>
                                <w:div w:id="526218472">
                                  <w:marLeft w:val="0"/>
                                  <w:marRight w:val="0"/>
                                  <w:marTop w:val="0"/>
                                  <w:marBottom w:val="0"/>
                                  <w:divBdr>
                                    <w:top w:val="none" w:sz="0" w:space="0" w:color="auto"/>
                                    <w:left w:val="none" w:sz="0" w:space="0" w:color="auto"/>
                                    <w:bottom w:val="none" w:sz="0" w:space="0" w:color="auto"/>
                                    <w:right w:val="none" w:sz="0" w:space="0" w:color="auto"/>
                                  </w:divBdr>
                                  <w:divsChild>
                                    <w:div w:id="158355509">
                                      <w:marLeft w:val="0"/>
                                      <w:marRight w:val="0"/>
                                      <w:marTop w:val="0"/>
                                      <w:marBottom w:val="0"/>
                                      <w:divBdr>
                                        <w:top w:val="none" w:sz="0" w:space="0" w:color="auto"/>
                                        <w:left w:val="none" w:sz="0" w:space="0" w:color="auto"/>
                                        <w:bottom w:val="none" w:sz="0" w:space="0" w:color="auto"/>
                                        <w:right w:val="none" w:sz="0" w:space="0" w:color="auto"/>
                                      </w:divBdr>
                                    </w:div>
                                  </w:divsChild>
                                </w:div>
                                <w:div w:id="793791571">
                                  <w:marLeft w:val="0"/>
                                  <w:marRight w:val="0"/>
                                  <w:marTop w:val="0"/>
                                  <w:marBottom w:val="0"/>
                                  <w:divBdr>
                                    <w:top w:val="none" w:sz="0" w:space="0" w:color="auto"/>
                                    <w:left w:val="none" w:sz="0" w:space="0" w:color="auto"/>
                                    <w:bottom w:val="none" w:sz="0" w:space="0" w:color="auto"/>
                                    <w:right w:val="none" w:sz="0" w:space="0" w:color="auto"/>
                                  </w:divBdr>
                                  <w:divsChild>
                                    <w:div w:id="72439171">
                                      <w:marLeft w:val="0"/>
                                      <w:marRight w:val="0"/>
                                      <w:marTop w:val="0"/>
                                      <w:marBottom w:val="0"/>
                                      <w:divBdr>
                                        <w:top w:val="none" w:sz="0" w:space="0" w:color="auto"/>
                                        <w:left w:val="none" w:sz="0" w:space="0" w:color="auto"/>
                                        <w:bottom w:val="none" w:sz="0" w:space="0" w:color="auto"/>
                                        <w:right w:val="none" w:sz="0" w:space="0" w:color="auto"/>
                                      </w:divBdr>
                                    </w:div>
                                  </w:divsChild>
                                </w:div>
                                <w:div w:id="555315957">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986058472">
                                  <w:marLeft w:val="0"/>
                                  <w:marRight w:val="0"/>
                                  <w:marTop w:val="0"/>
                                  <w:marBottom w:val="0"/>
                                  <w:divBdr>
                                    <w:top w:val="none" w:sz="0" w:space="0" w:color="auto"/>
                                    <w:left w:val="none" w:sz="0" w:space="0" w:color="auto"/>
                                    <w:bottom w:val="none" w:sz="0" w:space="0" w:color="auto"/>
                                    <w:right w:val="none" w:sz="0" w:space="0" w:color="auto"/>
                                  </w:divBdr>
                                </w:div>
                                <w:div w:id="1948658027">
                                  <w:marLeft w:val="0"/>
                                  <w:marRight w:val="0"/>
                                  <w:marTop w:val="0"/>
                                  <w:marBottom w:val="0"/>
                                  <w:divBdr>
                                    <w:top w:val="none" w:sz="0" w:space="0" w:color="auto"/>
                                    <w:left w:val="none" w:sz="0" w:space="0" w:color="auto"/>
                                    <w:bottom w:val="none" w:sz="0" w:space="0" w:color="auto"/>
                                    <w:right w:val="none" w:sz="0" w:space="0" w:color="auto"/>
                                  </w:divBdr>
                                  <w:divsChild>
                                    <w:div w:id="1796605291">
                                      <w:marLeft w:val="0"/>
                                      <w:marRight w:val="0"/>
                                      <w:marTop w:val="0"/>
                                      <w:marBottom w:val="0"/>
                                      <w:divBdr>
                                        <w:top w:val="none" w:sz="0" w:space="0" w:color="auto"/>
                                        <w:left w:val="none" w:sz="0" w:space="0" w:color="auto"/>
                                        <w:bottom w:val="none" w:sz="0" w:space="0" w:color="auto"/>
                                        <w:right w:val="none" w:sz="0" w:space="0" w:color="auto"/>
                                      </w:divBdr>
                                      <w:divsChild>
                                        <w:div w:id="1315452017">
                                          <w:marLeft w:val="0"/>
                                          <w:marRight w:val="0"/>
                                          <w:marTop w:val="0"/>
                                          <w:marBottom w:val="0"/>
                                          <w:divBdr>
                                            <w:top w:val="none" w:sz="0" w:space="0" w:color="auto"/>
                                            <w:left w:val="none" w:sz="0" w:space="0" w:color="auto"/>
                                            <w:bottom w:val="none" w:sz="0" w:space="0" w:color="auto"/>
                                            <w:right w:val="none" w:sz="0" w:space="0" w:color="auto"/>
                                          </w:divBdr>
                                          <w:divsChild>
                                            <w:div w:id="2102944717">
                                              <w:marLeft w:val="0"/>
                                              <w:marRight w:val="0"/>
                                              <w:marTop w:val="0"/>
                                              <w:marBottom w:val="0"/>
                                              <w:divBdr>
                                                <w:top w:val="none" w:sz="0" w:space="0" w:color="auto"/>
                                                <w:left w:val="none" w:sz="0" w:space="0" w:color="auto"/>
                                                <w:bottom w:val="none" w:sz="0" w:space="0" w:color="auto"/>
                                                <w:right w:val="none" w:sz="0" w:space="0" w:color="auto"/>
                                              </w:divBdr>
                                              <w:divsChild>
                                                <w:div w:id="618075497">
                                                  <w:marLeft w:val="0"/>
                                                  <w:marRight w:val="0"/>
                                                  <w:marTop w:val="0"/>
                                                  <w:marBottom w:val="0"/>
                                                  <w:divBdr>
                                                    <w:top w:val="none" w:sz="0" w:space="0" w:color="auto"/>
                                                    <w:left w:val="none" w:sz="0" w:space="0" w:color="auto"/>
                                                    <w:bottom w:val="none" w:sz="0" w:space="0" w:color="auto"/>
                                                    <w:right w:val="none" w:sz="0" w:space="0" w:color="auto"/>
                                                  </w:divBdr>
                                                  <w:divsChild>
                                                    <w:div w:id="192900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5833</Words>
  <Characters>33250</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2022-09-14T07:48:00Z</dcterms:created>
  <dcterms:modified xsi:type="dcterms:W3CDTF">2022-09-15T14:45:00Z</dcterms:modified>
</cp:coreProperties>
</file>